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FEE" w:rsidRPr="00F432D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0B4129">
        <w:rPr>
          <w:rFonts w:ascii="GHEA Grapalat" w:hAnsi="GHEA Grapalat"/>
          <w:i/>
        </w:rPr>
        <w:t xml:space="preserve">от </w:t>
      </w:r>
      <w:r w:rsidR="005664F1">
        <w:rPr>
          <w:rFonts w:ascii="GHEA Grapalat" w:hAnsi="GHEA Grapalat"/>
          <w:i/>
        </w:rPr>
        <w:t xml:space="preserve">2-ого ноября </w:t>
      </w:r>
      <w:r w:rsidR="00F432DC" w:rsidRPr="000B4129">
        <w:rPr>
          <w:rFonts w:ascii="GHEA Grapalat" w:hAnsi="GHEA Grapalat"/>
          <w:i/>
        </w:rPr>
        <w:t xml:space="preserve">2022 года № </w:t>
      </w:r>
      <w:r w:rsidR="005664F1">
        <w:rPr>
          <w:rFonts w:ascii="GHEA Grapalat" w:hAnsi="GHEA Grapalat"/>
          <w:i/>
        </w:rPr>
        <w:t>451</w:t>
      </w:r>
      <w:del w:id="0" w:author="Vardan" w:date="2022-10-29T23:40:00Z">
        <w:r w:rsidR="00F432DC" w:rsidRPr="000B4129" w:rsidDel="00CC70AB">
          <w:rPr>
            <w:rFonts w:ascii="GHEA Grapalat" w:hAnsi="GHEA Grapalat"/>
            <w:i/>
          </w:rPr>
          <w:delText>-</w:delText>
        </w:r>
      </w:del>
      <w:r w:rsidR="00F432DC" w:rsidRPr="000B4129">
        <w:rPr>
          <w:rFonts w:ascii="GHEA Grapalat" w:hAnsi="GHEA Grapalat"/>
          <w:i/>
        </w:rPr>
        <w:t>A</w:t>
      </w:r>
    </w:p>
    <w:p w:rsidR="00E26FEE" w:rsidRPr="00E26FEE" w:rsidRDefault="00E26FEE" w:rsidP="00E26FEE">
      <w:pPr>
        <w:widowControl w:val="0"/>
        <w:spacing w:after="160" w:line="360" w:lineRule="auto"/>
        <w:ind w:firstLine="567"/>
        <w:jc w:val="right"/>
        <w:rPr>
          <w:rFonts w:ascii="GHEA Grapalat" w:hAnsi="GHEA Grapalat" w:cs="Sylfaen"/>
          <w:i/>
        </w:rPr>
      </w:pPr>
    </w:p>
    <w:p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2B1527">
        <w:rPr>
          <w:rFonts w:ascii="GHEA Grapalat" w:hAnsi="GHEA Grapalat"/>
          <w:i w:val="0"/>
          <w:sz w:val="24"/>
          <w:szCs w:val="24"/>
        </w:rPr>
        <w:t>04</w:t>
      </w:r>
      <w:r w:rsidRPr="009044F1">
        <w:rPr>
          <w:rFonts w:ascii="GHEA Grapalat" w:hAnsi="GHEA Grapalat"/>
          <w:i w:val="0"/>
          <w:sz w:val="24"/>
          <w:szCs w:val="24"/>
        </w:rPr>
        <w:t>" "</w:t>
      </w:r>
      <w:r w:rsidR="002B1527">
        <w:rPr>
          <w:rFonts w:ascii="GHEA Grapalat" w:hAnsi="GHEA Grapalat"/>
          <w:i w:val="0"/>
          <w:sz w:val="24"/>
          <w:szCs w:val="24"/>
        </w:rPr>
        <w:t>01</w:t>
      </w:r>
      <w:r w:rsidRPr="009044F1">
        <w:rPr>
          <w:rFonts w:ascii="GHEA Grapalat" w:hAnsi="GHEA Grapalat"/>
          <w:i w:val="0"/>
          <w:sz w:val="24"/>
          <w:szCs w:val="24"/>
        </w:rPr>
        <w:t>" 20</w:t>
      </w:r>
      <w:r w:rsidR="00B32EE3">
        <w:rPr>
          <w:rFonts w:ascii="GHEA Grapalat" w:hAnsi="GHEA Grapalat"/>
          <w:i w:val="0"/>
          <w:sz w:val="24"/>
          <w:szCs w:val="24"/>
        </w:rPr>
        <w:t>2</w:t>
      </w:r>
      <w:r w:rsidR="002B1527">
        <w:rPr>
          <w:rFonts w:ascii="GHEA Grapalat" w:hAnsi="GHEA Grapalat"/>
          <w:i w:val="0"/>
          <w:sz w:val="24"/>
          <w:szCs w:val="24"/>
        </w:rPr>
        <w:t>3</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B32EE3">
        <w:rPr>
          <w:rFonts w:ascii="GHEA Grapalat" w:hAnsi="GHEA Grapalat"/>
          <w:i w:val="0"/>
          <w:sz w:val="24"/>
          <w:szCs w:val="24"/>
        </w:rPr>
        <w:t>1</w:t>
      </w:r>
      <w:r w:rsidRPr="009044F1">
        <w:rPr>
          <w:rFonts w:ascii="GHEA Grapalat" w:hAnsi="GHEA Grapalat"/>
          <w:i w:val="0"/>
          <w:sz w:val="24"/>
          <w:szCs w:val="24"/>
        </w:rPr>
        <w:t xml:space="preserve">ния" </w:t>
      </w:r>
    </w:p>
    <w:p w:rsidR="00B32EE3" w:rsidRPr="0069644F" w:rsidRDefault="0006703E" w:rsidP="00B32EE3">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2B1527">
        <w:rPr>
          <w:rFonts w:ascii="GHEA Grapalat" w:hAnsi="GHEA Grapalat"/>
          <w:sz w:val="24"/>
          <w:szCs w:val="24"/>
        </w:rPr>
        <w:t>С</w:t>
      </w:r>
      <w:r w:rsidR="00B32EE3" w:rsidRPr="00DC3CE5">
        <w:rPr>
          <w:rFonts w:ascii="GHEA Grapalat" w:hAnsi="GHEA Grapalat"/>
          <w:sz w:val="24"/>
          <w:szCs w:val="24"/>
          <w:lang w:val="en-US"/>
        </w:rPr>
        <w:t>BA</w:t>
      </w:r>
      <w:r w:rsidR="00B32EE3" w:rsidRPr="00DC3CE5">
        <w:rPr>
          <w:rFonts w:ascii="GHEA Grapalat" w:hAnsi="GHEA Grapalat"/>
          <w:i w:val="0"/>
          <w:sz w:val="24"/>
          <w:szCs w:val="24"/>
        </w:rPr>
        <w:t>-</w:t>
      </w:r>
      <w:r w:rsidR="00B32EE3">
        <w:rPr>
          <w:rFonts w:ascii="GHEA Grapalat" w:hAnsi="GHEA Grapalat"/>
          <w:sz w:val="24"/>
          <w:szCs w:val="24"/>
          <w:lang w:val="en-US"/>
        </w:rPr>
        <w:t>GH</w:t>
      </w:r>
      <w:r w:rsidR="00B32EE3">
        <w:rPr>
          <w:rFonts w:ascii="GHEA Grapalat" w:hAnsi="GHEA Grapalat"/>
          <w:sz w:val="24"/>
          <w:szCs w:val="24"/>
        </w:rPr>
        <w:t>APDzB-23/</w:t>
      </w:r>
      <w:r w:rsidR="00B32EE3" w:rsidRPr="00B32EE3">
        <w:rPr>
          <w:rFonts w:ascii="GHEA Grapalat" w:hAnsi="GHEA Grapalat"/>
          <w:sz w:val="24"/>
          <w:szCs w:val="24"/>
        </w:rPr>
        <w:t>0</w:t>
      </w:r>
      <w:r w:rsidR="00B32EE3">
        <w:rPr>
          <w:rFonts w:ascii="GHEA Grapalat" w:hAnsi="GHEA Grapalat"/>
          <w:sz w:val="24"/>
          <w:szCs w:val="24"/>
        </w:rPr>
        <w:t>1</w:t>
      </w:r>
    </w:p>
    <w:p w:rsidR="0091042F" w:rsidRPr="009044F1" w:rsidRDefault="0091042F" w:rsidP="00B32EE3">
      <w:pPr>
        <w:pStyle w:val="a3"/>
        <w:widowControl w:val="0"/>
        <w:spacing w:after="160" w:line="240" w:lineRule="auto"/>
        <w:ind w:firstLine="0"/>
        <w:jc w:val="center"/>
        <w:rPr>
          <w:rFonts w:ascii="GHEA Grapalat" w:hAnsi="GHEA Grapalat"/>
          <w:i w:val="0"/>
          <w:sz w:val="24"/>
          <w:szCs w:val="24"/>
        </w:rPr>
      </w:pPr>
    </w:p>
    <w:p w:rsidR="00B32EE3" w:rsidRPr="0069644F" w:rsidRDefault="00642EFE" w:rsidP="00B32EE3">
      <w:pPr>
        <w:ind w:firstLine="567"/>
        <w:jc w:val="both"/>
        <w:rPr>
          <w:rFonts w:ascii="GHEA Grapalat" w:hAnsi="GHEA Grapalat"/>
          <w:sz w:val="20"/>
          <w:szCs w:val="20"/>
          <w:lang w:eastAsia="en-US" w:bidi="ar-SA"/>
        </w:rPr>
      </w:pPr>
      <w:r w:rsidRPr="009044F1">
        <w:rPr>
          <w:rFonts w:ascii="GHEA Grapalat" w:hAnsi="GHEA Grapalat"/>
        </w:rPr>
        <w:t xml:space="preserve">Заказчик </w:t>
      </w:r>
      <w:r w:rsidR="00193F8A">
        <w:rPr>
          <w:rFonts w:ascii="Arial" w:hAnsi="Arial" w:cs="Arial"/>
          <w:sz w:val="22"/>
        </w:rPr>
        <w:t>«</w:t>
      </w:r>
      <w:proofErr w:type="spellStart"/>
      <w:r w:rsidR="00193F8A">
        <w:rPr>
          <w:rFonts w:ascii="Arial" w:hAnsi="Arial" w:cs="Arial"/>
          <w:sz w:val="22"/>
        </w:rPr>
        <w:t>А</w:t>
      </w:r>
      <w:r w:rsidR="00193F8A" w:rsidRPr="00487535">
        <w:rPr>
          <w:rFonts w:ascii="Arial" w:hAnsi="Arial" w:cs="Arial"/>
          <w:sz w:val="22"/>
        </w:rPr>
        <w:t>й</w:t>
      </w:r>
      <w:r w:rsidR="00193F8A">
        <w:rPr>
          <w:rFonts w:ascii="Arial" w:hAnsi="Arial" w:cs="Arial"/>
          <w:sz w:val="22"/>
        </w:rPr>
        <w:t>нтап</w:t>
      </w:r>
      <w:proofErr w:type="spellEnd"/>
      <w:r w:rsidR="00193F8A">
        <w:rPr>
          <w:rFonts w:ascii="Arial" w:hAnsi="Arial" w:cs="Arial"/>
          <w:sz w:val="22"/>
        </w:rPr>
        <w:t xml:space="preserve"> МА» ОНО</w:t>
      </w:r>
      <w:r w:rsidR="00B32EE3" w:rsidRPr="00B32EE3">
        <w:rPr>
          <w:rFonts w:ascii="GHEA Grapalat" w:hAnsi="GHEA Grapalat"/>
          <w:sz w:val="22"/>
          <w:szCs w:val="20"/>
          <w:lang w:eastAsia="en-US" w:bidi="ar-SA"/>
        </w:rPr>
        <w:t>,</w:t>
      </w:r>
      <w:r w:rsidR="00B32EE3" w:rsidRPr="00B32EE3">
        <w:rPr>
          <w:rFonts w:ascii="GHEA Grapalat" w:hAnsi="GHEA Grapalat"/>
          <w:sz w:val="22"/>
          <w:szCs w:val="20"/>
          <w:lang w:val="af-ZA" w:eastAsia="en-US" w:bidi="ar-SA"/>
        </w:rPr>
        <w:t xml:space="preserve"> </w:t>
      </w:r>
      <w:r w:rsidR="00B32EE3" w:rsidRPr="00B32EE3">
        <w:rPr>
          <w:rFonts w:ascii="GHEA Grapalat" w:hAnsi="GHEA Grapalat"/>
          <w:sz w:val="22"/>
          <w:szCs w:val="20"/>
          <w:lang w:eastAsia="en-US" w:bidi="ar-SA"/>
        </w:rPr>
        <w:t xml:space="preserve"> находящийся по адресу: </w:t>
      </w:r>
      <w:proofErr w:type="spellStart"/>
      <w:r w:rsidR="002B1527">
        <w:rPr>
          <w:rFonts w:ascii="Arial" w:hAnsi="Arial" w:cs="Arial"/>
          <w:sz w:val="22"/>
        </w:rPr>
        <w:t>Сис</w:t>
      </w:r>
      <w:proofErr w:type="spellEnd"/>
      <w:r w:rsidR="002B1527">
        <w:rPr>
          <w:rFonts w:ascii="Arial" w:hAnsi="Arial" w:cs="Arial"/>
          <w:sz w:val="22"/>
        </w:rPr>
        <w:t xml:space="preserve"> 2/2</w:t>
      </w:r>
      <w:r w:rsidR="00B32EE3" w:rsidRPr="00B32EE3">
        <w:rPr>
          <w:rFonts w:ascii="GHEA Grapalat" w:hAnsi="GHEA Grapalat"/>
          <w:sz w:val="22"/>
          <w:szCs w:val="20"/>
          <w:lang w:eastAsia="en-US" w:bidi="ar-SA"/>
        </w:rPr>
        <w:t>, объявляет запрос котировок, который проводится одним этапом.</w:t>
      </w:r>
    </w:p>
    <w:p w:rsidR="00782D60" w:rsidRPr="00782D60" w:rsidRDefault="00A20B69" w:rsidP="00B32EE3">
      <w:pPr>
        <w:pStyle w:val="a3"/>
        <w:widowControl w:val="0"/>
        <w:spacing w:line="240" w:lineRule="auto"/>
        <w:ind w:firstLine="709"/>
        <w:jc w:val="left"/>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B32EE3" w:rsidP="00B46D58">
      <w:pPr>
        <w:pStyle w:val="a3"/>
        <w:widowControl w:val="0"/>
        <w:spacing w:line="240" w:lineRule="auto"/>
        <w:ind w:firstLine="0"/>
        <w:rPr>
          <w:rFonts w:ascii="GHEA Grapalat" w:hAnsi="GHEA Grapalat"/>
          <w:i w:val="0"/>
          <w:sz w:val="24"/>
          <w:szCs w:val="24"/>
        </w:rPr>
      </w:pPr>
      <w:r w:rsidRPr="00B32EE3">
        <w:rPr>
          <w:rFonts w:ascii="GHEA Grapalat" w:hAnsi="GHEA Grapalat"/>
          <w:i w:val="0"/>
          <w:lang w:bidi="ar-SA"/>
        </w:rPr>
        <w:t xml:space="preserve">лекарств </w:t>
      </w:r>
      <w:r w:rsidR="00782D60">
        <w:rPr>
          <w:rFonts w:ascii="GHEA Grapalat" w:hAnsi="GHEA Grapalat"/>
          <w:i w:val="0"/>
          <w:sz w:val="24"/>
          <w:szCs w:val="24"/>
        </w:rPr>
        <w:t>(далее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применяются положения Соглашения </w:t>
      </w:r>
      <w:r w:rsidRPr="009044F1">
        <w:rPr>
          <w:rFonts w:ascii="GHEA Grapalat" w:hAnsi="GHEA Grapalat"/>
          <w:i w:val="0"/>
          <w:sz w:val="24"/>
          <w:szCs w:val="24"/>
        </w:rPr>
        <w:lastRenderedPageBreak/>
        <w:t>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0F11E5" w:rsidRDefault="003F6ED1" w:rsidP="003F6ED1">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rsidR="003F6ED1" w:rsidRPr="000F11E5" w:rsidRDefault="002B1527" w:rsidP="001516B2">
      <w:pPr>
        <w:pStyle w:val="a3"/>
        <w:widowControl w:val="0"/>
        <w:spacing w:after="160" w:line="240" w:lineRule="auto"/>
        <w:ind w:firstLine="0"/>
        <w:contextualSpacing/>
        <w:rPr>
          <w:rFonts w:ascii="GHEA Grapalat" w:hAnsi="GHEA Grapalat"/>
          <w:i w:val="0"/>
          <w:sz w:val="24"/>
          <w:szCs w:val="24"/>
        </w:rPr>
      </w:pPr>
      <w:proofErr w:type="spellStart"/>
      <w:r>
        <w:rPr>
          <w:rFonts w:ascii="Arial" w:hAnsi="Arial" w:cs="Arial"/>
          <w:i w:val="0"/>
          <w:sz w:val="22"/>
          <w:szCs w:val="24"/>
        </w:rPr>
        <w:t>Сис</w:t>
      </w:r>
      <w:proofErr w:type="spellEnd"/>
      <w:r>
        <w:rPr>
          <w:rFonts w:ascii="Arial" w:hAnsi="Arial" w:cs="Arial"/>
          <w:i w:val="0"/>
          <w:sz w:val="22"/>
          <w:szCs w:val="24"/>
        </w:rPr>
        <w:t xml:space="preserve"> 2/2</w:t>
      </w:r>
      <w:r w:rsidR="00193F8A">
        <w:rPr>
          <w:rFonts w:ascii="Sylfaen" w:hAnsi="Sylfaen"/>
          <w:i w:val="0"/>
          <w:sz w:val="22"/>
          <w:szCs w:val="24"/>
        </w:rPr>
        <w:t xml:space="preserve"> </w:t>
      </w:r>
      <w:r w:rsidR="00193F8A" w:rsidRPr="00193F8A">
        <w:rPr>
          <w:rFonts w:ascii="Sylfaen" w:hAnsi="Sylfaen"/>
          <w:i w:val="0"/>
          <w:sz w:val="22"/>
          <w:szCs w:val="24"/>
        </w:rPr>
        <w:t xml:space="preserve"> </w:t>
      </w:r>
      <w:r w:rsidR="003F6ED1" w:rsidRPr="000F0CA8">
        <w:rPr>
          <w:rFonts w:ascii="GHEA Grapalat" w:hAnsi="GHEA Grapalat"/>
          <w:i w:val="0"/>
          <w:sz w:val="24"/>
          <w:szCs w:val="24"/>
        </w:rPr>
        <w:t xml:space="preserve">в документарной форме, до </w:t>
      </w:r>
      <w:r w:rsidR="00B32EE3">
        <w:rPr>
          <w:rFonts w:ascii="GHEA Grapalat" w:hAnsi="GHEA Grapalat"/>
          <w:i w:val="0"/>
          <w:sz w:val="24"/>
          <w:szCs w:val="24"/>
        </w:rPr>
        <w:t>1</w:t>
      </w:r>
      <w:r w:rsidR="00193F8A" w:rsidRPr="00193F8A">
        <w:rPr>
          <w:rFonts w:ascii="GHEA Grapalat" w:hAnsi="GHEA Grapalat"/>
          <w:i w:val="0"/>
          <w:sz w:val="24"/>
          <w:szCs w:val="24"/>
        </w:rPr>
        <w:t>5</w:t>
      </w:r>
      <w:r w:rsidR="00B32EE3">
        <w:rPr>
          <w:rFonts w:ascii="GHEA Grapalat" w:hAnsi="GHEA Grapalat"/>
          <w:i w:val="0"/>
          <w:sz w:val="24"/>
          <w:szCs w:val="24"/>
        </w:rPr>
        <w:t>:</w:t>
      </w:r>
      <w:r w:rsidR="00193F8A" w:rsidRPr="009F0657">
        <w:rPr>
          <w:rFonts w:ascii="GHEA Grapalat" w:hAnsi="GHEA Grapalat"/>
          <w:i w:val="0"/>
          <w:sz w:val="24"/>
          <w:szCs w:val="24"/>
        </w:rPr>
        <w:t>3</w:t>
      </w:r>
      <w:r w:rsidR="00B32EE3">
        <w:rPr>
          <w:rFonts w:ascii="GHEA Grapalat" w:hAnsi="GHEA Grapalat"/>
          <w:i w:val="0"/>
          <w:sz w:val="24"/>
          <w:szCs w:val="24"/>
        </w:rPr>
        <w:t xml:space="preserve">0 </w:t>
      </w:r>
      <w:r w:rsidR="003F6ED1" w:rsidRPr="000F0CA8">
        <w:rPr>
          <w:rFonts w:ascii="GHEA Grapalat" w:hAnsi="GHEA Grapalat"/>
          <w:i w:val="0"/>
          <w:sz w:val="24"/>
          <w:szCs w:val="24"/>
        </w:rPr>
        <w:t xml:space="preserve">часов </w:t>
      </w:r>
      <w:r w:rsidR="00B32EE3">
        <w:rPr>
          <w:rFonts w:ascii="GHEA Grapalat" w:hAnsi="GHEA Grapalat"/>
          <w:i w:val="0"/>
          <w:sz w:val="24"/>
          <w:szCs w:val="24"/>
        </w:rPr>
        <w:t>7</w:t>
      </w:r>
      <w:r w:rsidR="003F6ED1"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3F6ED1" w:rsidRPr="000F11E5" w:rsidRDefault="003F6ED1" w:rsidP="001516B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Вскрытие заявок будет проводиться по адресу _</w:t>
      </w:r>
      <w:r w:rsidR="00B32EE3" w:rsidRPr="00B32EE3">
        <w:rPr>
          <w:rFonts w:ascii="GHEA Grapalat" w:hAnsi="GHEA Grapalat"/>
          <w:i w:val="0"/>
          <w:lang w:eastAsia="en-US" w:bidi="ar-SA"/>
        </w:rPr>
        <w:t xml:space="preserve"> </w:t>
      </w:r>
      <w:proofErr w:type="spellStart"/>
      <w:r w:rsidR="002B1527">
        <w:rPr>
          <w:rFonts w:ascii="Arial" w:hAnsi="Arial" w:cs="Arial"/>
          <w:i w:val="0"/>
          <w:sz w:val="22"/>
          <w:szCs w:val="24"/>
        </w:rPr>
        <w:t>Сис</w:t>
      </w:r>
      <w:proofErr w:type="spellEnd"/>
      <w:r w:rsidRPr="000F0CA8">
        <w:rPr>
          <w:rFonts w:ascii="GHEA Grapalat" w:hAnsi="GHEA Grapalat"/>
          <w:i w:val="0"/>
          <w:sz w:val="24"/>
          <w:szCs w:val="24"/>
        </w:rPr>
        <w:t xml:space="preserve">, в </w:t>
      </w:r>
      <w:r w:rsidR="00B32EE3">
        <w:rPr>
          <w:rFonts w:ascii="GHEA Grapalat" w:hAnsi="GHEA Grapalat"/>
          <w:i w:val="0"/>
          <w:sz w:val="24"/>
          <w:szCs w:val="24"/>
        </w:rPr>
        <w:t>1</w:t>
      </w:r>
      <w:r w:rsidR="009F0657" w:rsidRPr="009F0657">
        <w:rPr>
          <w:rFonts w:ascii="GHEA Grapalat" w:hAnsi="GHEA Grapalat"/>
          <w:i w:val="0"/>
          <w:sz w:val="24"/>
          <w:szCs w:val="24"/>
        </w:rPr>
        <w:t>5</w:t>
      </w:r>
      <w:r w:rsidR="00B32EE3">
        <w:rPr>
          <w:rFonts w:ascii="GHEA Grapalat" w:hAnsi="GHEA Grapalat"/>
          <w:i w:val="0"/>
          <w:sz w:val="24"/>
          <w:szCs w:val="24"/>
        </w:rPr>
        <w:t>:</w:t>
      </w:r>
      <w:r w:rsidR="009F0657" w:rsidRPr="009F0657">
        <w:rPr>
          <w:rFonts w:ascii="GHEA Grapalat" w:hAnsi="GHEA Grapalat"/>
          <w:i w:val="0"/>
          <w:sz w:val="24"/>
          <w:szCs w:val="24"/>
        </w:rPr>
        <w:t>3</w:t>
      </w:r>
      <w:r w:rsidR="00B32EE3">
        <w:rPr>
          <w:rFonts w:ascii="GHEA Grapalat" w:hAnsi="GHEA Grapalat"/>
          <w:i w:val="0"/>
          <w:sz w:val="24"/>
          <w:szCs w:val="24"/>
        </w:rPr>
        <w:t>0</w:t>
      </w:r>
      <w:r>
        <w:rPr>
          <w:rFonts w:ascii="GHEA Grapalat" w:hAnsi="GHEA Grapalat"/>
          <w:i w:val="0"/>
          <w:sz w:val="24"/>
          <w:szCs w:val="24"/>
        </w:rPr>
        <w:t xml:space="preserve"> часов "</w:t>
      </w:r>
      <w:r w:rsidR="002B1527">
        <w:rPr>
          <w:rFonts w:ascii="GHEA Grapalat" w:hAnsi="GHEA Grapalat"/>
          <w:i w:val="0"/>
          <w:sz w:val="24"/>
          <w:szCs w:val="24"/>
        </w:rPr>
        <w:t>11</w:t>
      </w:r>
      <w:r>
        <w:rPr>
          <w:rFonts w:ascii="GHEA Grapalat" w:hAnsi="GHEA Grapalat"/>
          <w:i w:val="0"/>
          <w:sz w:val="24"/>
          <w:szCs w:val="24"/>
        </w:rPr>
        <w:t>" "</w:t>
      </w:r>
      <w:r w:rsidR="002B1527">
        <w:rPr>
          <w:rFonts w:ascii="GHEA Grapalat" w:hAnsi="GHEA Grapalat"/>
          <w:i w:val="0"/>
          <w:sz w:val="24"/>
          <w:szCs w:val="24"/>
        </w:rPr>
        <w:t>01</w:t>
      </w:r>
      <w:r>
        <w:rPr>
          <w:rFonts w:ascii="GHEA Grapalat" w:hAnsi="GHEA Grapalat"/>
          <w:i w:val="0"/>
          <w:sz w:val="24"/>
          <w:szCs w:val="24"/>
        </w:rPr>
        <w:t>" "</w:t>
      </w:r>
      <w:r w:rsidR="00B32EE3">
        <w:rPr>
          <w:rFonts w:ascii="GHEA Grapalat" w:hAnsi="GHEA Grapalat"/>
          <w:i w:val="0"/>
          <w:sz w:val="24"/>
          <w:szCs w:val="24"/>
        </w:rPr>
        <w:t>202</w:t>
      </w:r>
      <w:r w:rsidR="002B1527">
        <w:rPr>
          <w:rFonts w:ascii="GHEA Grapalat" w:hAnsi="GHEA Grapalat"/>
          <w:i w:val="0"/>
          <w:sz w:val="24"/>
          <w:szCs w:val="24"/>
        </w:rPr>
        <w:t>3</w:t>
      </w:r>
      <w:r>
        <w:rPr>
          <w:rFonts w:ascii="GHEA Grapalat" w:hAnsi="GHEA Grapalat"/>
          <w:i w:val="0"/>
          <w:sz w:val="24"/>
          <w:szCs w:val="24"/>
        </w:rPr>
        <w:t>.</w:t>
      </w:r>
    </w:p>
    <w:p w:rsidR="002C09AA" w:rsidRPr="001B32D9" w:rsidRDefault="002C09AA" w:rsidP="002C09A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9F18D0" w:rsidRPr="003A1EBB" w:rsidRDefault="00B32EE3" w:rsidP="00B46D58">
      <w:pPr>
        <w:pStyle w:val="a3"/>
        <w:widowControl w:val="0"/>
        <w:spacing w:after="160" w:line="240" w:lineRule="auto"/>
        <w:ind w:left="993" w:firstLine="0"/>
        <w:rPr>
          <w:rFonts w:ascii="GHEA Grapalat" w:hAnsi="GHEA Grapalat"/>
          <w:i w:val="0"/>
          <w:sz w:val="16"/>
          <w:szCs w:val="16"/>
        </w:rPr>
      </w:pPr>
      <w:r w:rsidRPr="00BB26A9">
        <w:rPr>
          <w:rFonts w:ascii="GHEA Grapalat" w:hAnsi="GHEA Grapalat"/>
          <w:i w:val="0"/>
          <w:sz w:val="22"/>
        </w:rPr>
        <w:t>Эмма Мелконян</w:t>
      </w:r>
      <w:r w:rsidRPr="00BE1C5E">
        <w:rPr>
          <w:rFonts w:ascii="GHEA Grapalat" w:hAnsi="GHEA Grapalat"/>
          <w:i w:val="0"/>
          <w:sz w:val="16"/>
          <w:szCs w:val="16"/>
        </w:rPr>
        <w:t xml:space="preserve"> </w:t>
      </w:r>
    </w:p>
    <w:p w:rsidR="00B32EE3" w:rsidRPr="00BB26A9" w:rsidRDefault="00B32EE3" w:rsidP="00B32EE3">
      <w:pPr>
        <w:spacing w:after="160" w:line="360" w:lineRule="auto"/>
        <w:jc w:val="both"/>
        <w:rPr>
          <w:rFonts w:ascii="GHEA Grapalat" w:hAnsi="GHEA Grapalat"/>
          <w:sz w:val="20"/>
          <w:szCs w:val="20"/>
          <w:u w:val="single"/>
          <w:lang w:eastAsia="en-US" w:bidi="ar-SA"/>
        </w:rPr>
      </w:pPr>
      <w:r w:rsidRPr="00BB26A9">
        <w:rPr>
          <w:rFonts w:ascii="GHEA Grapalat" w:hAnsi="GHEA Grapalat"/>
          <w:sz w:val="20"/>
          <w:szCs w:val="20"/>
          <w:lang w:eastAsia="en-US" w:bidi="ar-SA"/>
        </w:rPr>
        <w:t>Телефон +374 77 04</w:t>
      </w:r>
      <w:r w:rsidRPr="00BB26A9">
        <w:rPr>
          <w:rFonts w:ascii="Courier New" w:hAnsi="Courier New" w:cs="Courier New"/>
          <w:sz w:val="20"/>
          <w:szCs w:val="20"/>
          <w:lang w:val="en-US" w:eastAsia="en-US" w:bidi="ar-SA"/>
        </w:rPr>
        <w:t> </w:t>
      </w:r>
      <w:r w:rsidRPr="00BB26A9">
        <w:rPr>
          <w:rFonts w:ascii="GHEA Grapalat" w:hAnsi="GHEA Grapalat"/>
          <w:sz w:val="20"/>
          <w:szCs w:val="20"/>
          <w:lang w:eastAsia="en-US" w:bidi="ar-SA"/>
        </w:rPr>
        <w:t>02 28</w:t>
      </w:r>
    </w:p>
    <w:p w:rsidR="00B32EE3" w:rsidRPr="00BB26A9" w:rsidRDefault="00B32EE3" w:rsidP="00B32EE3">
      <w:pPr>
        <w:spacing w:after="160" w:line="360" w:lineRule="auto"/>
        <w:jc w:val="both"/>
        <w:rPr>
          <w:rFonts w:ascii="GHEA Grapalat" w:hAnsi="GHEA Grapalat"/>
          <w:sz w:val="20"/>
          <w:szCs w:val="20"/>
          <w:u w:val="single"/>
          <w:lang w:eastAsia="en-US" w:bidi="ar-SA"/>
        </w:rPr>
      </w:pPr>
      <w:r w:rsidRPr="00BB26A9">
        <w:rPr>
          <w:rFonts w:ascii="GHEA Grapalat" w:hAnsi="GHEA Grapalat"/>
          <w:sz w:val="20"/>
          <w:szCs w:val="20"/>
          <w:lang w:eastAsia="en-US" w:bidi="ar-SA"/>
        </w:rPr>
        <w:t xml:space="preserve">Электронная почта </w:t>
      </w:r>
      <w:hyperlink r:id="rId9" w:history="1">
        <w:r w:rsidRPr="00BB26A9">
          <w:rPr>
            <w:rStyle w:val="a9"/>
            <w:rFonts w:ascii="GHEA Grapalat" w:hAnsi="GHEA Grapalat"/>
            <w:sz w:val="20"/>
            <w:szCs w:val="20"/>
            <w:lang w:val="en-US" w:eastAsia="en-US" w:bidi="ar-SA"/>
          </w:rPr>
          <w:t>emma</w:t>
        </w:r>
        <w:r w:rsidRPr="00BB26A9">
          <w:rPr>
            <w:rStyle w:val="a9"/>
            <w:rFonts w:ascii="GHEA Grapalat" w:hAnsi="GHEA Grapalat"/>
            <w:sz w:val="20"/>
            <w:szCs w:val="20"/>
            <w:lang w:eastAsia="en-US" w:bidi="ar-SA"/>
          </w:rPr>
          <w:t>.</w:t>
        </w:r>
        <w:r w:rsidRPr="00BB26A9">
          <w:rPr>
            <w:rStyle w:val="a9"/>
            <w:rFonts w:ascii="GHEA Grapalat" w:hAnsi="GHEA Grapalat"/>
            <w:sz w:val="20"/>
            <w:szCs w:val="20"/>
            <w:lang w:val="en-US" w:eastAsia="en-US" w:bidi="ar-SA"/>
          </w:rPr>
          <w:t>melkonyan</w:t>
        </w:r>
        <w:r w:rsidRPr="00BB26A9">
          <w:rPr>
            <w:rStyle w:val="a9"/>
            <w:rFonts w:ascii="GHEA Grapalat" w:hAnsi="GHEA Grapalat"/>
            <w:sz w:val="20"/>
            <w:szCs w:val="20"/>
            <w:lang w:eastAsia="en-US" w:bidi="ar-SA"/>
          </w:rPr>
          <w:t>.95@</w:t>
        </w:r>
        <w:r w:rsidRPr="00BB26A9">
          <w:rPr>
            <w:rStyle w:val="a9"/>
            <w:rFonts w:ascii="GHEA Grapalat" w:hAnsi="GHEA Grapalat"/>
            <w:sz w:val="20"/>
            <w:szCs w:val="20"/>
            <w:lang w:val="en-US" w:eastAsia="en-US" w:bidi="ar-SA"/>
          </w:rPr>
          <w:t>mail</w:t>
        </w:r>
        <w:r w:rsidRPr="00BB26A9">
          <w:rPr>
            <w:rStyle w:val="a9"/>
            <w:rFonts w:ascii="GHEA Grapalat" w:hAnsi="GHEA Grapalat"/>
            <w:sz w:val="20"/>
            <w:szCs w:val="20"/>
            <w:lang w:eastAsia="en-US" w:bidi="ar-SA"/>
          </w:rPr>
          <w:t>.</w:t>
        </w:r>
        <w:proofErr w:type="spellStart"/>
        <w:r w:rsidRPr="00BB26A9">
          <w:rPr>
            <w:rStyle w:val="a9"/>
            <w:rFonts w:ascii="GHEA Grapalat" w:hAnsi="GHEA Grapalat"/>
            <w:sz w:val="20"/>
            <w:szCs w:val="20"/>
            <w:lang w:val="en-US" w:eastAsia="en-US" w:bidi="ar-SA"/>
          </w:rPr>
          <w:t>ru</w:t>
        </w:r>
        <w:proofErr w:type="spellEnd"/>
      </w:hyperlink>
      <w:r w:rsidRPr="00BB26A9">
        <w:rPr>
          <w:rFonts w:ascii="GHEA Grapalat" w:hAnsi="GHEA Grapalat"/>
          <w:sz w:val="20"/>
          <w:szCs w:val="20"/>
          <w:lang w:eastAsia="en-US" w:bidi="ar-SA"/>
        </w:rPr>
        <w:t xml:space="preserve"> </w:t>
      </w:r>
    </w:p>
    <w:p w:rsidR="00B32EE3" w:rsidRPr="00BB26A9" w:rsidRDefault="00B32EE3" w:rsidP="00B32EE3">
      <w:pPr>
        <w:spacing w:line="360" w:lineRule="auto"/>
        <w:rPr>
          <w:rFonts w:ascii="GHEA Grapalat" w:hAnsi="GHEA Grapalat" w:cs="Sylfaen"/>
          <w:sz w:val="20"/>
          <w:szCs w:val="20"/>
          <w:lang w:eastAsia="en-US" w:bidi="ar-SA"/>
        </w:rPr>
      </w:pPr>
      <w:r w:rsidRPr="00BB26A9">
        <w:rPr>
          <w:rFonts w:ascii="GHEA Grapalat" w:hAnsi="GHEA Grapalat"/>
          <w:sz w:val="20"/>
          <w:szCs w:val="20"/>
          <w:lang w:eastAsia="en-US" w:bidi="ar-SA"/>
        </w:rPr>
        <w:t xml:space="preserve">Заказчик </w:t>
      </w:r>
      <w:r w:rsidR="009F0657">
        <w:rPr>
          <w:rFonts w:ascii="Arial" w:hAnsi="Arial" w:cs="Arial"/>
          <w:sz w:val="22"/>
        </w:rPr>
        <w:t>«</w:t>
      </w:r>
      <w:proofErr w:type="spellStart"/>
      <w:r w:rsidR="002B1527">
        <w:rPr>
          <w:rFonts w:ascii="Arial" w:hAnsi="Arial" w:cs="Arial"/>
          <w:sz w:val="22"/>
        </w:rPr>
        <w:t>Сис</w:t>
      </w:r>
      <w:proofErr w:type="spellEnd"/>
      <w:r w:rsidR="009F0657">
        <w:rPr>
          <w:rFonts w:ascii="Arial" w:hAnsi="Arial" w:cs="Arial"/>
          <w:sz w:val="22"/>
        </w:rPr>
        <w:t xml:space="preserve"> МА» ОНО</w:t>
      </w:r>
    </w:p>
    <w:p w:rsidR="00B32EE3" w:rsidRDefault="00B32EE3" w:rsidP="00B46D58">
      <w:pPr>
        <w:pStyle w:val="aa"/>
        <w:widowControl w:val="0"/>
        <w:spacing w:after="160"/>
        <w:ind w:firstLine="567"/>
        <w:jc w:val="right"/>
        <w:rPr>
          <w:rFonts w:ascii="GHEA Grapalat" w:hAnsi="GHEA Grapalat"/>
          <w:i/>
        </w:rPr>
      </w:pPr>
    </w:p>
    <w:p w:rsidR="00B32EE3" w:rsidRDefault="00B32EE3" w:rsidP="00B46D58">
      <w:pPr>
        <w:pStyle w:val="aa"/>
        <w:widowControl w:val="0"/>
        <w:spacing w:after="160"/>
        <w:ind w:firstLine="567"/>
        <w:jc w:val="right"/>
        <w:rPr>
          <w:rFonts w:ascii="GHEA Grapalat" w:hAnsi="GHEA Grapalat"/>
          <w:i/>
        </w:rPr>
      </w:pPr>
    </w:p>
    <w:p w:rsidR="00B32EE3" w:rsidRDefault="00B32EE3" w:rsidP="00B46D58">
      <w:pPr>
        <w:pStyle w:val="aa"/>
        <w:widowControl w:val="0"/>
        <w:spacing w:after="160"/>
        <w:ind w:firstLine="567"/>
        <w:jc w:val="right"/>
        <w:rPr>
          <w:rFonts w:ascii="GHEA Grapalat" w:hAnsi="GHEA Grapalat"/>
          <w:i/>
        </w:rPr>
      </w:pPr>
    </w:p>
    <w:p w:rsidR="00B32EE3" w:rsidRDefault="00B32EE3" w:rsidP="00B46D58">
      <w:pPr>
        <w:pStyle w:val="aa"/>
        <w:widowControl w:val="0"/>
        <w:spacing w:after="160"/>
        <w:ind w:firstLine="567"/>
        <w:jc w:val="right"/>
        <w:rPr>
          <w:rFonts w:ascii="GHEA Grapalat" w:hAnsi="GHEA Grapalat"/>
          <w:i/>
        </w:rPr>
      </w:pPr>
    </w:p>
    <w:p w:rsidR="00B32EE3" w:rsidRDefault="00B32EE3" w:rsidP="00B46D58">
      <w:pPr>
        <w:pStyle w:val="aa"/>
        <w:widowControl w:val="0"/>
        <w:spacing w:after="160"/>
        <w:ind w:firstLine="567"/>
        <w:jc w:val="right"/>
        <w:rPr>
          <w:rFonts w:ascii="GHEA Grapalat" w:hAnsi="GHEA Grapalat"/>
          <w:i/>
        </w:rPr>
      </w:pPr>
    </w:p>
    <w:p w:rsidR="00B32EE3" w:rsidRDefault="00B32EE3" w:rsidP="00B46D58">
      <w:pPr>
        <w:pStyle w:val="aa"/>
        <w:widowControl w:val="0"/>
        <w:spacing w:after="160"/>
        <w:ind w:firstLine="567"/>
        <w:jc w:val="right"/>
        <w:rPr>
          <w:rFonts w:ascii="GHEA Grapalat" w:hAnsi="GHEA Grapalat"/>
          <w:i/>
        </w:rPr>
      </w:pPr>
    </w:p>
    <w:p w:rsidR="00B32EE3" w:rsidRDefault="00B32EE3" w:rsidP="00B46D58">
      <w:pPr>
        <w:pStyle w:val="aa"/>
        <w:widowControl w:val="0"/>
        <w:spacing w:after="160"/>
        <w:ind w:firstLine="567"/>
        <w:jc w:val="right"/>
        <w:rPr>
          <w:rFonts w:ascii="GHEA Grapalat" w:hAnsi="GHEA Grapalat"/>
          <w:i/>
        </w:rPr>
      </w:pPr>
    </w:p>
    <w:p w:rsidR="00B32EE3" w:rsidRDefault="00B32EE3" w:rsidP="00B46D58">
      <w:pPr>
        <w:pStyle w:val="aa"/>
        <w:widowControl w:val="0"/>
        <w:spacing w:after="160"/>
        <w:ind w:firstLine="567"/>
        <w:jc w:val="right"/>
        <w:rPr>
          <w:rFonts w:ascii="GHEA Grapalat" w:hAnsi="GHEA Grapalat"/>
          <w:i/>
        </w:rPr>
      </w:pPr>
    </w:p>
    <w:p w:rsidR="00B32EE3" w:rsidRPr="002B1527" w:rsidRDefault="00B32EE3" w:rsidP="00B46D58">
      <w:pPr>
        <w:pStyle w:val="aa"/>
        <w:widowControl w:val="0"/>
        <w:spacing w:after="160"/>
        <w:ind w:firstLine="567"/>
        <w:jc w:val="right"/>
        <w:rPr>
          <w:rFonts w:ascii="GHEA Grapalat" w:hAnsi="GHEA Grapalat"/>
          <w:i/>
        </w:rPr>
      </w:pPr>
    </w:p>
    <w:p w:rsidR="009F0657" w:rsidRPr="002B1527" w:rsidRDefault="009F0657" w:rsidP="00B46D58">
      <w:pPr>
        <w:pStyle w:val="aa"/>
        <w:widowControl w:val="0"/>
        <w:spacing w:after="160"/>
        <w:ind w:firstLine="567"/>
        <w:jc w:val="right"/>
        <w:rPr>
          <w:rFonts w:ascii="GHEA Grapalat" w:hAnsi="GHEA Grapalat"/>
          <w:i/>
        </w:rPr>
      </w:pPr>
    </w:p>
    <w:p w:rsidR="009F0657" w:rsidRPr="002B1527" w:rsidRDefault="009F0657" w:rsidP="00B46D58">
      <w:pPr>
        <w:pStyle w:val="aa"/>
        <w:widowControl w:val="0"/>
        <w:spacing w:after="160"/>
        <w:ind w:firstLine="567"/>
        <w:jc w:val="right"/>
        <w:rPr>
          <w:rFonts w:ascii="GHEA Grapalat" w:hAnsi="GHEA Grapalat"/>
          <w:i/>
        </w:rPr>
      </w:pPr>
    </w:p>
    <w:p w:rsidR="00B32EE3" w:rsidRDefault="00B32EE3" w:rsidP="00B46D58">
      <w:pPr>
        <w:pStyle w:val="aa"/>
        <w:widowControl w:val="0"/>
        <w:spacing w:after="160"/>
        <w:ind w:firstLine="567"/>
        <w:jc w:val="right"/>
        <w:rPr>
          <w:rFonts w:ascii="GHEA Grapalat" w:hAnsi="GHEA Grapalat"/>
          <w:i/>
        </w:rPr>
      </w:pPr>
    </w:p>
    <w:p w:rsidR="00096865" w:rsidRPr="009044F1" w:rsidRDefault="00051703" w:rsidP="00B46D58">
      <w:pPr>
        <w:pStyle w:val="aa"/>
        <w:widowControl w:val="0"/>
        <w:spacing w:after="160"/>
        <w:ind w:firstLine="567"/>
        <w:jc w:val="right"/>
        <w:rPr>
          <w:rFonts w:ascii="GHEA Grapalat" w:hAnsi="GHEA Grapalat" w:cs="Sylfaen"/>
          <w:i/>
        </w:rPr>
      </w:pPr>
      <w:r>
        <w:rPr>
          <w:rFonts w:ascii="GHEA Grapalat" w:hAnsi="GHEA Grapalat"/>
          <w:i/>
        </w:rPr>
        <w:lastRenderedPageBreak/>
        <w:t xml:space="preserve"> </w:t>
      </w:r>
      <w:r w:rsidR="00096865" w:rsidRPr="009044F1">
        <w:rPr>
          <w:rFonts w:ascii="GHEA Grapalat" w:hAnsi="GHEA Grapalat"/>
          <w:i/>
        </w:rPr>
        <w:t>Утверждено</w:t>
      </w:r>
    </w:p>
    <w:p w:rsidR="00051703" w:rsidRPr="00BB26A9" w:rsidRDefault="00051703" w:rsidP="00051703">
      <w:pPr>
        <w:pStyle w:val="aa"/>
        <w:widowControl w:val="0"/>
        <w:spacing w:after="160"/>
        <w:ind w:firstLine="567"/>
        <w:jc w:val="right"/>
        <w:rPr>
          <w:rFonts w:ascii="GHEA Grapalat" w:hAnsi="GHEA Grapalat"/>
        </w:rPr>
      </w:pPr>
      <w:r w:rsidRPr="00BB26A9">
        <w:rPr>
          <w:rFonts w:ascii="GHEA Grapalat" w:hAnsi="GHEA Grapalat"/>
        </w:rPr>
        <w:t>Решением Оценочной комиссии</w:t>
      </w:r>
      <w:proofErr w:type="gramStart"/>
      <w:r w:rsidRPr="00BB26A9">
        <w:rPr>
          <w:rFonts w:ascii="GHEA Grapalat" w:hAnsi="GHEA Grapalat"/>
        </w:rPr>
        <w:t xml:space="preserve"> </w:t>
      </w:r>
      <w:r w:rsidRPr="00BB26A9">
        <w:rPr>
          <w:rFonts w:ascii="GHEA Grapalat" w:hAnsi="GHEA Grapalat"/>
          <w:sz w:val="18"/>
          <w:szCs w:val="18"/>
        </w:rPr>
        <w:t>О</w:t>
      </w:r>
      <w:proofErr w:type="gramEnd"/>
      <w:r w:rsidRPr="00BB26A9">
        <w:rPr>
          <w:rFonts w:ascii="GHEA Grapalat" w:hAnsi="GHEA Grapalat"/>
          <w:sz w:val="18"/>
          <w:szCs w:val="18"/>
        </w:rPr>
        <w:t xml:space="preserve"> ЗАПРОСЕ КОТИРОВОК</w:t>
      </w:r>
      <w:r w:rsidRPr="00BB26A9">
        <w:rPr>
          <w:rFonts w:ascii="GHEA Grapalat" w:hAnsi="GHEA Grapalat" w:cs="Sylfaen"/>
        </w:rPr>
        <w:br/>
      </w:r>
      <w:r w:rsidRPr="00BB26A9">
        <w:rPr>
          <w:rFonts w:ascii="GHEA Grapalat" w:hAnsi="GHEA Grapalat"/>
        </w:rPr>
        <w:t xml:space="preserve">под кодом </w:t>
      </w:r>
      <w:r w:rsidR="002B1527">
        <w:rPr>
          <w:rFonts w:ascii="GHEA Grapalat" w:hAnsi="GHEA Grapalat"/>
        </w:rPr>
        <w:t>С</w:t>
      </w:r>
      <w:r w:rsidRPr="00BB26A9">
        <w:rPr>
          <w:rFonts w:ascii="GHEA Grapalat" w:hAnsi="GHEA Grapalat"/>
          <w:lang w:val="en-US"/>
        </w:rPr>
        <w:t>BA</w:t>
      </w:r>
      <w:r w:rsidRPr="00BB26A9">
        <w:rPr>
          <w:rFonts w:ascii="GHEA Grapalat" w:hAnsi="GHEA Grapalat"/>
        </w:rPr>
        <w:t>-</w:t>
      </w:r>
      <w:r w:rsidRPr="00BB26A9">
        <w:rPr>
          <w:rFonts w:ascii="GHEA Grapalat" w:hAnsi="GHEA Grapalat"/>
          <w:lang w:val="en-US"/>
        </w:rPr>
        <w:t>GH</w:t>
      </w:r>
      <w:r w:rsidRPr="00BB26A9">
        <w:rPr>
          <w:rFonts w:ascii="GHEA Grapalat" w:hAnsi="GHEA Grapalat"/>
        </w:rPr>
        <w:t>APDzB-2</w:t>
      </w:r>
      <w:r>
        <w:rPr>
          <w:rFonts w:ascii="GHEA Grapalat" w:hAnsi="GHEA Grapalat"/>
        </w:rPr>
        <w:t>3</w:t>
      </w:r>
      <w:r w:rsidRPr="00BB26A9">
        <w:rPr>
          <w:rFonts w:ascii="GHEA Grapalat" w:hAnsi="GHEA Grapalat"/>
        </w:rPr>
        <w:t>/01</w:t>
      </w:r>
      <w:r w:rsidRPr="00BB26A9">
        <w:rPr>
          <w:rFonts w:ascii="GHEA Grapalat" w:hAnsi="GHEA Grapalat" w:cs="Times Armenian"/>
        </w:rPr>
        <w:br/>
      </w:r>
      <w:r w:rsidRPr="00BB26A9">
        <w:rPr>
          <w:rFonts w:ascii="GHEA Grapalat" w:hAnsi="GHEA Grapalat"/>
        </w:rPr>
        <w:t xml:space="preserve">№ </w:t>
      </w:r>
      <w:r w:rsidRPr="00BB26A9">
        <w:rPr>
          <w:rFonts w:ascii="GHEA Grapalat" w:hAnsi="GHEA Grapalat"/>
          <w:lang w:val="hy-AM"/>
        </w:rPr>
        <w:t>1</w:t>
      </w:r>
      <w:r w:rsidRPr="00BB26A9">
        <w:rPr>
          <w:rFonts w:ascii="GHEA Grapalat" w:hAnsi="GHEA Grapalat"/>
        </w:rPr>
        <w:t>_ от _</w:t>
      </w:r>
      <w:r w:rsidR="002B1527">
        <w:rPr>
          <w:rFonts w:ascii="GHEA Grapalat" w:hAnsi="GHEA Grapalat"/>
        </w:rPr>
        <w:t>04</w:t>
      </w:r>
      <w:r w:rsidRPr="00BB26A9">
        <w:rPr>
          <w:rFonts w:ascii="GHEA Grapalat" w:hAnsi="GHEA Grapalat"/>
        </w:rPr>
        <w:t>.</w:t>
      </w:r>
      <w:r w:rsidR="002B1527">
        <w:rPr>
          <w:rFonts w:ascii="GHEA Grapalat" w:hAnsi="GHEA Grapalat"/>
        </w:rPr>
        <w:t>01</w:t>
      </w:r>
      <w:r w:rsidRPr="00BB26A9">
        <w:rPr>
          <w:rFonts w:ascii="GHEA Grapalat" w:hAnsi="GHEA Grapalat"/>
        </w:rPr>
        <w:t>. 202</w:t>
      </w:r>
      <w:r w:rsidR="002B1527">
        <w:rPr>
          <w:rFonts w:ascii="GHEA Grapalat" w:hAnsi="GHEA Grapalat"/>
        </w:rPr>
        <w:t>3</w:t>
      </w:r>
      <w:r w:rsidRPr="00BB26A9">
        <w:rPr>
          <w:rFonts w:ascii="GHEA Grapalat" w:hAnsi="GHEA Grapalat"/>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9F0657" w:rsidRDefault="009F0657" w:rsidP="009F0657">
      <w:pPr>
        <w:pStyle w:val="a3"/>
        <w:widowControl w:val="0"/>
        <w:spacing w:line="240" w:lineRule="auto"/>
        <w:ind w:firstLine="0"/>
        <w:jc w:val="center"/>
        <w:rPr>
          <w:rFonts w:ascii="GHEA Grapalat" w:hAnsi="GHEA Grapalat"/>
          <w:i w:val="0"/>
          <w:sz w:val="14"/>
          <w:szCs w:val="24"/>
        </w:rPr>
      </w:pPr>
      <w:r>
        <w:rPr>
          <w:rFonts w:ascii="Arial" w:hAnsi="Arial" w:cs="Arial"/>
          <w:i w:val="0"/>
          <w:sz w:val="22"/>
          <w:szCs w:val="24"/>
        </w:rPr>
        <w:t>«</w:t>
      </w:r>
      <w:r w:rsidR="002B1527">
        <w:rPr>
          <w:rFonts w:ascii="Arial" w:hAnsi="Arial" w:cs="Arial"/>
          <w:i w:val="0"/>
          <w:sz w:val="22"/>
          <w:szCs w:val="24"/>
        </w:rPr>
        <w:t>СИС</w:t>
      </w:r>
      <w:r>
        <w:rPr>
          <w:rFonts w:ascii="Arial" w:hAnsi="Arial" w:cs="Arial"/>
          <w:i w:val="0"/>
          <w:sz w:val="22"/>
          <w:szCs w:val="24"/>
        </w:rPr>
        <w:t xml:space="preserve"> МА» ОНО</w:t>
      </w: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9F0657" w:rsidRDefault="00051703" w:rsidP="009F0657">
      <w:pPr>
        <w:pStyle w:val="a3"/>
        <w:widowControl w:val="0"/>
        <w:spacing w:line="240" w:lineRule="auto"/>
        <w:ind w:firstLine="0"/>
        <w:jc w:val="center"/>
        <w:rPr>
          <w:rFonts w:ascii="GHEA Grapalat" w:hAnsi="GHEA Grapalat"/>
          <w:i w:val="0"/>
          <w:sz w:val="14"/>
          <w:szCs w:val="24"/>
        </w:rPr>
      </w:pPr>
      <w:r w:rsidRPr="00BB26A9">
        <w:rPr>
          <w:rFonts w:ascii="GHEA Grapalat" w:hAnsi="GHEA Grapalat"/>
        </w:rPr>
        <w:t>О ЗАПРОСЕ КОТИРОВОК, ОБЪЯВЛЕННЫЙ С ЦЕЛЬЮ ПРИОБРЕТЕНИЯ "</w:t>
      </w:r>
      <w:r w:rsidRPr="00BB26A9">
        <w:rPr>
          <w:rFonts w:ascii="GHEA Grapalat" w:hAnsi="GHEA Grapalat"/>
          <w:spacing w:val="6"/>
        </w:rPr>
        <w:t xml:space="preserve"> бесплатно</w:t>
      </w:r>
      <w:r w:rsidRPr="00BB26A9">
        <w:rPr>
          <w:rStyle w:val="tlid-translation"/>
          <w:rFonts w:cs="Arial LatArm"/>
        </w:rPr>
        <w:t xml:space="preserve">, </w:t>
      </w:r>
      <w:r w:rsidRPr="00BB26A9">
        <w:rPr>
          <w:rStyle w:val="tlid-translation"/>
          <w:rFonts w:ascii="GHEA Grapalat" w:hAnsi="GHEA Grapalat" w:cs="Arial LatArm"/>
        </w:rPr>
        <w:t xml:space="preserve">50%, 30% </w:t>
      </w:r>
      <w:r w:rsidRPr="00BB26A9">
        <w:rPr>
          <w:rFonts w:ascii="GHEA Grapalat" w:hAnsi="GHEA Grapalat"/>
          <w:spacing w:val="6"/>
        </w:rPr>
        <w:t>лекарства из аптеки</w:t>
      </w:r>
      <w:r w:rsidRPr="00BB26A9">
        <w:rPr>
          <w:rFonts w:ascii="GHEA Grapalat" w:hAnsi="GHEA Grapalat"/>
        </w:rPr>
        <w:t xml:space="preserve"> " ДЛЯ НУЖД </w:t>
      </w:r>
      <w:r w:rsidR="009F0657">
        <w:rPr>
          <w:rFonts w:ascii="Arial" w:hAnsi="Arial" w:cs="Arial"/>
          <w:i w:val="0"/>
          <w:sz w:val="22"/>
          <w:szCs w:val="24"/>
        </w:rPr>
        <w:t>«</w:t>
      </w:r>
      <w:r w:rsidR="002B1527">
        <w:rPr>
          <w:rFonts w:ascii="Arial" w:hAnsi="Arial" w:cs="Arial"/>
          <w:i w:val="0"/>
          <w:sz w:val="22"/>
          <w:szCs w:val="24"/>
        </w:rPr>
        <w:t>СИС</w:t>
      </w:r>
      <w:r w:rsidR="009F0657">
        <w:rPr>
          <w:rFonts w:ascii="Arial" w:hAnsi="Arial" w:cs="Arial"/>
          <w:i w:val="0"/>
          <w:sz w:val="22"/>
          <w:szCs w:val="24"/>
        </w:rPr>
        <w:t xml:space="preserve"> МА» ОНО</w:t>
      </w:r>
    </w:p>
    <w:p w:rsidR="00CE0D95" w:rsidRPr="009044F1" w:rsidRDefault="00CE0D95" w:rsidP="009F0657">
      <w:pPr>
        <w:pStyle w:val="aa"/>
        <w:widowControl w:val="0"/>
        <w:spacing w:after="160"/>
        <w:ind w:right="-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9F0657" w:rsidRDefault="00051703" w:rsidP="009F0657">
      <w:pPr>
        <w:pStyle w:val="a3"/>
        <w:widowControl w:val="0"/>
        <w:spacing w:line="240" w:lineRule="auto"/>
        <w:ind w:firstLine="0"/>
        <w:jc w:val="center"/>
        <w:rPr>
          <w:rFonts w:ascii="GHEA Grapalat" w:hAnsi="GHEA Grapalat"/>
          <w:i w:val="0"/>
          <w:sz w:val="14"/>
          <w:szCs w:val="24"/>
        </w:rPr>
      </w:pPr>
      <w:r w:rsidRPr="00BB26A9">
        <w:rPr>
          <w:rFonts w:ascii="GHEA Grapalat" w:hAnsi="GHEA Grapalat"/>
          <w:b/>
          <w:spacing w:val="6"/>
        </w:rPr>
        <w:t>бесплатно</w:t>
      </w:r>
      <w:r w:rsidRPr="00BB26A9">
        <w:rPr>
          <w:rStyle w:val="tlid-translation"/>
          <w:rFonts w:cs="Arial LatArm"/>
          <w:b/>
        </w:rPr>
        <w:t xml:space="preserve">, </w:t>
      </w:r>
      <w:r w:rsidRPr="00BB26A9">
        <w:rPr>
          <w:rStyle w:val="tlid-translation"/>
          <w:rFonts w:ascii="GHEA Grapalat" w:hAnsi="GHEA Grapalat" w:cs="Arial LatArm"/>
          <w:b/>
        </w:rPr>
        <w:t xml:space="preserve">50%, 30% </w:t>
      </w:r>
      <w:r w:rsidRPr="00BB26A9">
        <w:rPr>
          <w:rFonts w:ascii="GHEA Grapalat" w:hAnsi="GHEA Grapalat"/>
          <w:b/>
          <w:spacing w:val="6"/>
        </w:rPr>
        <w:t>лекарства из аптеки</w:t>
      </w:r>
      <w:r w:rsidRPr="00BB26A9">
        <w:rPr>
          <w:rFonts w:ascii="GHEA Grapalat" w:hAnsi="GHEA Grapalat"/>
          <w:b/>
        </w:rPr>
        <w:t xml:space="preserve"> ДЛЯ НУЖД </w:t>
      </w:r>
      <w:r w:rsidR="009F0657">
        <w:rPr>
          <w:rFonts w:ascii="Arial" w:hAnsi="Arial" w:cs="Arial"/>
          <w:i w:val="0"/>
          <w:sz w:val="22"/>
          <w:szCs w:val="24"/>
        </w:rPr>
        <w:t>«</w:t>
      </w:r>
      <w:r w:rsidR="002B1527">
        <w:rPr>
          <w:rFonts w:ascii="Arial" w:hAnsi="Arial" w:cs="Arial"/>
          <w:i w:val="0"/>
          <w:sz w:val="22"/>
          <w:szCs w:val="24"/>
        </w:rPr>
        <w:t>СИС</w:t>
      </w:r>
      <w:r w:rsidR="009F0657">
        <w:rPr>
          <w:rFonts w:ascii="Arial" w:hAnsi="Arial" w:cs="Arial"/>
          <w:i w:val="0"/>
          <w:sz w:val="22"/>
          <w:szCs w:val="24"/>
        </w:rPr>
        <w:t xml:space="preserve"> МА» ОНО</w:t>
      </w:r>
    </w:p>
    <w:p w:rsidR="00160AE4" w:rsidRPr="003A1EBB" w:rsidRDefault="00160AE4" w:rsidP="009F0657">
      <w:pPr>
        <w:widowControl w:val="0"/>
        <w:rPr>
          <w:rFonts w:ascii="GHEA Grapalat" w:hAnsi="GHEA Grapalat"/>
        </w:rPr>
      </w:pPr>
    </w:p>
    <w:p w:rsidR="00051703" w:rsidRPr="00BB26A9" w:rsidRDefault="00051703" w:rsidP="00051703">
      <w:pPr>
        <w:widowControl w:val="0"/>
        <w:spacing w:after="160"/>
        <w:jc w:val="center"/>
        <w:rPr>
          <w:rFonts w:ascii="GHEA Grapalat" w:hAnsi="GHEA Grapalat"/>
        </w:rPr>
      </w:pPr>
      <w:r w:rsidRPr="00BB26A9">
        <w:rPr>
          <w:rFonts w:ascii="GHEA Grapalat" w:hAnsi="GHEA Grapalat"/>
          <w:b/>
        </w:rPr>
        <w:t>ПРИГЛАШЕНИЯ НА ЗАПРОС КОТИРОВОК</w:t>
      </w:r>
      <w:proofErr w:type="gramStart"/>
      <w:r w:rsidRPr="00BB26A9">
        <w:rPr>
          <w:rFonts w:ascii="GHEA Grapalat" w:hAnsi="GHEA Grapalat"/>
          <w:b/>
        </w:rPr>
        <w:t xml:space="preserve">  ,</w:t>
      </w:r>
      <w:proofErr w:type="gramEnd"/>
      <w:r w:rsidRPr="00BB26A9">
        <w:rPr>
          <w:rFonts w:ascii="GHEA Grapalat" w:hAnsi="GHEA Grapalat"/>
          <w:b/>
        </w:rPr>
        <w:t xml:space="preserve"> </w:t>
      </w:r>
      <w:r w:rsidRPr="00BB26A9">
        <w:rPr>
          <w:rFonts w:ascii="GHEA Grapalat" w:hAnsi="GHEA Grapalat"/>
          <w:b/>
        </w:rPr>
        <w:b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9F0657">
      <w:pPr>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051703" w:rsidRPr="0026787E">
        <w:rPr>
          <w:rFonts w:ascii="GHEA Grapalat" w:hAnsi="GHEA Grapalat"/>
          <w:sz w:val="18"/>
        </w:rPr>
        <w:t>ЗАПРОСЕ КОТИРОВОК</w:t>
      </w:r>
      <w:proofErr w:type="gramStart"/>
      <w:r w:rsidR="00051703" w:rsidRPr="0026787E">
        <w:rPr>
          <w:rFonts w:ascii="GHEA Grapalat" w:hAnsi="GHEA Grapalat"/>
          <w:b/>
          <w:sz w:val="18"/>
        </w:rPr>
        <w:t xml:space="preserve">  </w:t>
      </w:r>
      <w:r w:rsidR="00051703" w:rsidRPr="00BB26A9">
        <w:rPr>
          <w:rFonts w:ascii="GHEA Grapalat" w:hAnsi="GHEA Grapalat"/>
          <w:spacing w:val="-6"/>
        </w:rPr>
        <w:t>,</w:t>
      </w:r>
      <w:proofErr w:type="gramEnd"/>
      <w:r w:rsidR="00051703" w:rsidRPr="00BB26A9">
        <w:rPr>
          <w:rFonts w:ascii="GHEA Grapalat" w:hAnsi="GHEA Grapalat"/>
          <w:spacing w:val="-6"/>
        </w:rPr>
        <w:t xml:space="preserve"> проводимом под кодом </w:t>
      </w:r>
      <w:r w:rsidR="007D3880">
        <w:rPr>
          <w:rFonts w:ascii="GHEA Grapalat" w:hAnsi="GHEA Grapalat"/>
          <w:spacing w:val="-6"/>
          <w:lang w:val="en-US"/>
        </w:rPr>
        <w:t>СBA-GHAPDzB-23/01</w:t>
      </w:r>
      <w:r w:rsidR="00051703" w:rsidRPr="00BB26A9">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w:t>
      </w:r>
      <w:proofErr w:type="gramEnd"/>
      <w:r w:rsidRPr="000B2CFA">
        <w:rPr>
          <w:rFonts w:ascii="GHEA Grapalat" w:hAnsi="GHEA Grapalat"/>
        </w:rPr>
        <w:t xml:space="preserve"> </w:t>
      </w:r>
      <w:proofErr w:type="gramStart"/>
      <w:r w:rsidRPr="000B2CFA">
        <w:rPr>
          <w:rFonts w:ascii="GHEA Grapalat" w:hAnsi="GHEA Grapalat"/>
        </w:rPr>
        <w:t>условиях</w:t>
      </w:r>
      <w:proofErr w:type="gramEnd"/>
      <w:r w:rsidRPr="000B2CFA">
        <w:rPr>
          <w:rFonts w:ascii="GHEA Grapalat" w:hAnsi="GHEA Grapalat"/>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proofErr w:type="spellStart"/>
      <w:r w:rsidR="00051703">
        <w:rPr>
          <w:rFonts w:ascii="GHEA Grapalat" w:hAnsi="GHEA Grapalat"/>
          <w:sz w:val="24"/>
          <w:szCs w:val="24"/>
          <w:lang w:val="en-US"/>
        </w:rPr>
        <w:t>emma</w:t>
      </w:r>
      <w:proofErr w:type="spellEnd"/>
      <w:r w:rsidR="00051703" w:rsidRPr="00051703">
        <w:rPr>
          <w:rFonts w:ascii="GHEA Grapalat" w:hAnsi="GHEA Grapalat"/>
          <w:sz w:val="24"/>
          <w:szCs w:val="24"/>
        </w:rPr>
        <w:t>.</w:t>
      </w:r>
      <w:proofErr w:type="spellStart"/>
      <w:r w:rsidR="00051703">
        <w:rPr>
          <w:rFonts w:ascii="GHEA Grapalat" w:hAnsi="GHEA Grapalat"/>
          <w:sz w:val="24"/>
          <w:szCs w:val="24"/>
          <w:lang w:val="en-US"/>
        </w:rPr>
        <w:t>melkonyan</w:t>
      </w:r>
      <w:proofErr w:type="spellEnd"/>
      <w:r w:rsidR="00051703" w:rsidRPr="00051703">
        <w:rPr>
          <w:rFonts w:ascii="GHEA Grapalat" w:hAnsi="GHEA Grapalat"/>
          <w:sz w:val="24"/>
          <w:szCs w:val="24"/>
        </w:rPr>
        <w:t>.95@</w:t>
      </w:r>
      <w:r w:rsidR="00051703">
        <w:rPr>
          <w:rFonts w:ascii="GHEA Grapalat" w:hAnsi="GHEA Grapalat"/>
          <w:sz w:val="24"/>
          <w:szCs w:val="24"/>
          <w:lang w:val="en-US"/>
        </w:rPr>
        <w:t>mail</w:t>
      </w:r>
      <w:r w:rsidR="00051703" w:rsidRPr="00051703">
        <w:rPr>
          <w:rFonts w:ascii="GHEA Grapalat" w:hAnsi="GHEA Grapalat"/>
          <w:sz w:val="24"/>
          <w:szCs w:val="24"/>
        </w:rPr>
        <w:t>.</w:t>
      </w:r>
      <w:proofErr w:type="spellStart"/>
      <w:r w:rsidR="00051703">
        <w:rPr>
          <w:rFonts w:ascii="GHEA Grapalat" w:hAnsi="GHEA Grapalat"/>
          <w:sz w:val="24"/>
          <w:szCs w:val="24"/>
          <w:lang w:val="en-US"/>
        </w:rPr>
        <w:t>ru</w:t>
      </w:r>
      <w:proofErr w:type="spellEnd"/>
      <w:r w:rsidR="00051703" w:rsidRPr="00051703">
        <w:rPr>
          <w:rFonts w:ascii="GHEA Grapalat" w:hAnsi="GHEA Grapalat"/>
          <w:sz w:val="24"/>
          <w:szCs w:val="24"/>
        </w:rPr>
        <w:t xml:space="preserve"> </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"Наименование предмета закупки" (далее — также товар) для нужд </w:t>
      </w:r>
      <w:r w:rsidR="009F0657" w:rsidRPr="009F0657">
        <w:rPr>
          <w:rFonts w:ascii="Arial" w:hAnsi="Arial" w:cs="Arial"/>
          <w:i w:val="0"/>
          <w:sz w:val="22"/>
          <w:szCs w:val="24"/>
        </w:rPr>
        <w:t>«</w:t>
      </w:r>
      <w:r w:rsidR="002B1527">
        <w:rPr>
          <w:rFonts w:ascii="Arial" w:hAnsi="Arial" w:cs="Arial"/>
          <w:i w:val="0"/>
          <w:sz w:val="22"/>
          <w:szCs w:val="24"/>
        </w:rPr>
        <w:t>СИС</w:t>
      </w:r>
      <w:r w:rsidR="009F0657" w:rsidRPr="009F0657">
        <w:rPr>
          <w:rFonts w:ascii="Arial" w:hAnsi="Arial" w:cs="Arial"/>
          <w:i w:val="0"/>
          <w:sz w:val="22"/>
          <w:szCs w:val="24"/>
        </w:rPr>
        <w:t xml:space="preserve"> МА» ОНО</w:t>
      </w:r>
      <w:r w:rsidRPr="009044F1">
        <w:rPr>
          <w:rFonts w:ascii="GHEA Grapalat" w:hAnsi="GHEA Grapalat"/>
          <w:i w:val="0"/>
          <w:sz w:val="24"/>
          <w:szCs w:val="24"/>
        </w:rPr>
        <w:t>, которые сгруппированы в лоты "</w:t>
      </w:r>
      <w:r w:rsidR="002B1527">
        <w:rPr>
          <w:rFonts w:ascii="GHEA Grapalat" w:hAnsi="GHEA Grapalat"/>
          <w:i w:val="0"/>
          <w:sz w:val="24"/>
          <w:szCs w:val="24"/>
        </w:rPr>
        <w:t>69</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0053A8" w:rsidRPr="009044F1" w:rsidTr="002B1527">
        <w:trPr>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t>1</w:t>
            </w:r>
          </w:p>
        </w:tc>
        <w:tc>
          <w:tcPr>
            <w:tcW w:w="1246" w:type="dxa"/>
          </w:tcPr>
          <w:p w:rsidR="000053A8" w:rsidRPr="002E1B47" w:rsidRDefault="000053A8" w:rsidP="002B1527">
            <w:pPr>
              <w:pStyle w:val="23"/>
              <w:spacing w:line="240" w:lineRule="auto"/>
              <w:ind w:firstLine="0"/>
              <w:jc w:val="center"/>
              <w:rPr>
                <w:rFonts w:ascii="GHEA Grapalat" w:hAnsi="GHEA Grapalat"/>
                <w:sz w:val="16"/>
              </w:rPr>
            </w:pPr>
          </w:p>
        </w:tc>
        <w:tc>
          <w:tcPr>
            <w:tcW w:w="6458" w:type="dxa"/>
          </w:tcPr>
          <w:p w:rsidR="000053A8" w:rsidRPr="002B1527" w:rsidRDefault="002B1527" w:rsidP="002B1527">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sidRPr="002B1527">
              <w:rPr>
                <w:rFonts w:ascii="GHEA Grapalat" w:hAnsi="GHEA Grapalat"/>
                <w:sz w:val="22"/>
                <w:szCs w:val="22"/>
              </w:rPr>
              <w:t>Диклофенак</w:t>
            </w:r>
            <w:proofErr w:type="spellEnd"/>
            <w:r w:rsidRPr="002B1527">
              <w:rPr>
                <w:rFonts w:ascii="GHEA Grapalat" w:hAnsi="GHEA Grapalat"/>
                <w:sz w:val="22"/>
                <w:szCs w:val="22"/>
              </w:rPr>
              <w:t xml:space="preserve"> 1%</w:t>
            </w:r>
          </w:p>
        </w:tc>
      </w:tr>
      <w:tr w:rsidR="000053A8" w:rsidRPr="009044F1" w:rsidTr="002B1527">
        <w:trPr>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t>2</w:t>
            </w:r>
          </w:p>
        </w:tc>
        <w:tc>
          <w:tcPr>
            <w:tcW w:w="1246" w:type="dxa"/>
          </w:tcPr>
          <w:p w:rsidR="000053A8" w:rsidRPr="002E1B47" w:rsidRDefault="000053A8" w:rsidP="002B1527">
            <w:pPr>
              <w:pStyle w:val="23"/>
              <w:spacing w:line="240" w:lineRule="auto"/>
              <w:ind w:firstLine="0"/>
              <w:jc w:val="center"/>
              <w:rPr>
                <w:rFonts w:ascii="GHEA Grapalat" w:hAnsi="GHEA Grapalat"/>
                <w:sz w:val="16"/>
              </w:rPr>
            </w:pPr>
          </w:p>
        </w:tc>
        <w:tc>
          <w:tcPr>
            <w:tcW w:w="6458" w:type="dxa"/>
          </w:tcPr>
          <w:p w:rsidR="000053A8" w:rsidRPr="002B1527" w:rsidRDefault="002B1527" w:rsidP="002B1527">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rPr>
              <w:t>Диклофенак</w:t>
            </w:r>
            <w:proofErr w:type="spellEnd"/>
            <w:r>
              <w:rPr>
                <w:rFonts w:ascii="GHEA Grapalat" w:hAnsi="GHEA Grapalat"/>
                <w:sz w:val="22"/>
                <w:szCs w:val="22"/>
              </w:rPr>
              <w:t xml:space="preserve"> 5%</w:t>
            </w:r>
          </w:p>
        </w:tc>
      </w:tr>
      <w:tr w:rsidR="000053A8" w:rsidRPr="009044F1" w:rsidTr="008A52F8">
        <w:trPr>
          <w:trHeight w:val="169"/>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t>3</w:t>
            </w:r>
          </w:p>
        </w:tc>
        <w:tc>
          <w:tcPr>
            <w:tcW w:w="1246" w:type="dxa"/>
          </w:tcPr>
          <w:p w:rsidR="000053A8" w:rsidRPr="00786AE3" w:rsidRDefault="000053A8" w:rsidP="002B1527">
            <w:pPr>
              <w:jc w:val="center"/>
              <w:rPr>
                <w:rFonts w:ascii="GHEA Grapalat" w:hAnsi="GHEA Grapalat"/>
                <w:i/>
                <w:sz w:val="18"/>
              </w:rPr>
            </w:pPr>
          </w:p>
        </w:tc>
        <w:tc>
          <w:tcPr>
            <w:tcW w:w="6458" w:type="dxa"/>
          </w:tcPr>
          <w:p w:rsidR="000053A8" w:rsidRPr="00D64E8C" w:rsidRDefault="002B1527"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r>
              <w:rPr>
                <w:rFonts w:ascii="GHEA Grapalat" w:hAnsi="GHEA Grapalat"/>
                <w:sz w:val="22"/>
                <w:szCs w:val="22"/>
              </w:rPr>
              <w:t>Ибупрофен 200</w:t>
            </w:r>
            <w:r w:rsidR="00D64E8C">
              <w:rPr>
                <w:rFonts w:ascii="GHEA Grapalat" w:hAnsi="GHEA Grapalat"/>
                <w:sz w:val="22"/>
                <w:szCs w:val="22"/>
                <w:lang w:val="en-US"/>
              </w:rPr>
              <w:t>/5</w:t>
            </w:r>
          </w:p>
        </w:tc>
      </w:tr>
      <w:tr w:rsidR="000053A8" w:rsidRPr="009044F1" w:rsidTr="008A52F8">
        <w:trPr>
          <w:trHeight w:val="317"/>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t>4</w:t>
            </w:r>
          </w:p>
        </w:tc>
        <w:tc>
          <w:tcPr>
            <w:tcW w:w="1246" w:type="dxa"/>
          </w:tcPr>
          <w:p w:rsidR="000053A8" w:rsidRPr="00786AE3" w:rsidRDefault="000053A8" w:rsidP="002B1527">
            <w:pPr>
              <w:jc w:val="center"/>
              <w:rPr>
                <w:rFonts w:ascii="GHEA Grapalat" w:hAnsi="GHEA Grapalat"/>
                <w:i/>
                <w:sz w:val="18"/>
              </w:rPr>
            </w:pPr>
          </w:p>
        </w:tc>
        <w:tc>
          <w:tcPr>
            <w:tcW w:w="6458" w:type="dxa"/>
          </w:tcPr>
          <w:p w:rsidR="000053A8" w:rsidRPr="009244FA" w:rsidRDefault="008A52F8" w:rsidP="002B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222222"/>
                <w:sz w:val="22"/>
                <w:szCs w:val="22"/>
                <w:lang w:bidi="ar-SA"/>
              </w:rPr>
            </w:pPr>
            <w:r>
              <w:rPr>
                <w:rFonts w:ascii="GHEA Grapalat" w:hAnsi="GHEA Grapalat"/>
                <w:sz w:val="22"/>
                <w:szCs w:val="22"/>
              </w:rPr>
              <w:t>Ибупрофен 200</w:t>
            </w:r>
            <w:r>
              <w:rPr>
                <w:rFonts w:ascii="GHEA Grapalat" w:hAnsi="GHEA Grapalat"/>
                <w:sz w:val="22"/>
                <w:szCs w:val="22"/>
                <w:lang w:val="en-US"/>
              </w:rPr>
              <w:t>/5</w:t>
            </w:r>
          </w:p>
        </w:tc>
      </w:tr>
      <w:tr w:rsidR="000053A8" w:rsidRPr="009044F1" w:rsidTr="00051703">
        <w:trPr>
          <w:jc w:val="center"/>
        </w:trPr>
        <w:tc>
          <w:tcPr>
            <w:tcW w:w="1530" w:type="dxa"/>
          </w:tcPr>
          <w:p w:rsidR="000053A8" w:rsidRPr="00BB26A9" w:rsidRDefault="000053A8" w:rsidP="00051703">
            <w:pPr>
              <w:rPr>
                <w:sz w:val="18"/>
                <w:szCs w:val="18"/>
              </w:rPr>
            </w:pPr>
            <w:r w:rsidRPr="00BB26A9">
              <w:rPr>
                <w:sz w:val="18"/>
                <w:szCs w:val="18"/>
              </w:rPr>
              <w:t>5</w:t>
            </w:r>
          </w:p>
        </w:tc>
        <w:tc>
          <w:tcPr>
            <w:tcW w:w="1246" w:type="dxa"/>
          </w:tcPr>
          <w:p w:rsidR="000053A8" w:rsidRPr="002E1B47" w:rsidRDefault="000053A8" w:rsidP="002B1527">
            <w:pPr>
              <w:pStyle w:val="23"/>
              <w:spacing w:line="240" w:lineRule="auto"/>
              <w:ind w:firstLine="0"/>
              <w:jc w:val="center"/>
              <w:rPr>
                <w:rFonts w:ascii="GHEA Grapalat" w:hAnsi="GHEA Grapalat"/>
              </w:rPr>
            </w:pPr>
          </w:p>
        </w:tc>
        <w:tc>
          <w:tcPr>
            <w:tcW w:w="6458" w:type="dxa"/>
          </w:tcPr>
          <w:p w:rsidR="000053A8" w:rsidRPr="008A52F8" w:rsidRDefault="008A52F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Парацетамол</w:t>
            </w:r>
            <w:proofErr w:type="spellEnd"/>
            <w:r>
              <w:rPr>
                <w:rFonts w:ascii="GHEA Grapalat" w:hAnsi="GHEA Grapalat"/>
                <w:sz w:val="22"/>
                <w:szCs w:val="22"/>
                <w:lang w:val="en-US"/>
              </w:rPr>
              <w:t xml:space="preserve"> 125/5</w:t>
            </w:r>
          </w:p>
        </w:tc>
      </w:tr>
      <w:tr w:rsidR="000053A8" w:rsidRPr="009044F1" w:rsidTr="00051703">
        <w:trPr>
          <w:jc w:val="center"/>
        </w:trPr>
        <w:tc>
          <w:tcPr>
            <w:tcW w:w="1530" w:type="dxa"/>
          </w:tcPr>
          <w:p w:rsidR="000053A8" w:rsidRPr="00BB26A9" w:rsidRDefault="000053A8" w:rsidP="00051703">
            <w:pPr>
              <w:rPr>
                <w:sz w:val="18"/>
                <w:szCs w:val="18"/>
              </w:rPr>
            </w:pPr>
            <w:r w:rsidRPr="00BB26A9">
              <w:rPr>
                <w:sz w:val="18"/>
                <w:szCs w:val="18"/>
              </w:rPr>
              <w:t>6</w:t>
            </w:r>
          </w:p>
        </w:tc>
        <w:tc>
          <w:tcPr>
            <w:tcW w:w="1246" w:type="dxa"/>
          </w:tcPr>
          <w:p w:rsidR="000053A8" w:rsidRPr="00786AE3" w:rsidRDefault="000053A8" w:rsidP="002B1527">
            <w:pPr>
              <w:jc w:val="center"/>
              <w:rPr>
                <w:rFonts w:ascii="GHEA Grapalat" w:hAnsi="GHEA Grapalat"/>
                <w:i/>
                <w:sz w:val="18"/>
              </w:rPr>
            </w:pPr>
          </w:p>
        </w:tc>
        <w:tc>
          <w:tcPr>
            <w:tcW w:w="6458" w:type="dxa"/>
          </w:tcPr>
          <w:p w:rsidR="000053A8" w:rsidRPr="008A52F8" w:rsidRDefault="008A52F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Дексаметазон</w:t>
            </w:r>
            <w:proofErr w:type="spellEnd"/>
            <w:r>
              <w:rPr>
                <w:rFonts w:ascii="GHEA Grapalat" w:hAnsi="GHEA Grapalat"/>
                <w:sz w:val="22"/>
                <w:szCs w:val="22"/>
                <w:lang w:val="en-US"/>
              </w:rPr>
              <w:t xml:space="preserve"> 4мг/</w:t>
            </w:r>
            <w:proofErr w:type="spellStart"/>
            <w:r>
              <w:rPr>
                <w:rFonts w:ascii="GHEA Grapalat" w:hAnsi="GHEA Grapalat"/>
                <w:sz w:val="22"/>
                <w:szCs w:val="22"/>
                <w:lang w:val="en-US"/>
              </w:rPr>
              <w:t>мл</w:t>
            </w:r>
            <w:proofErr w:type="spellEnd"/>
          </w:p>
        </w:tc>
      </w:tr>
      <w:tr w:rsidR="000053A8" w:rsidRPr="009044F1" w:rsidTr="002B1527">
        <w:trPr>
          <w:jc w:val="center"/>
        </w:trPr>
        <w:tc>
          <w:tcPr>
            <w:tcW w:w="1530" w:type="dxa"/>
            <w:vAlign w:val="center"/>
          </w:tcPr>
          <w:p w:rsidR="000053A8" w:rsidRPr="00BB26A9" w:rsidRDefault="000053A8" w:rsidP="00051703">
            <w:pPr>
              <w:rPr>
                <w:rFonts w:ascii="Sylfaen" w:hAnsi="Sylfaen"/>
                <w:sz w:val="18"/>
                <w:szCs w:val="18"/>
                <w:lang w:val="hy-AM"/>
              </w:rPr>
            </w:pPr>
            <w:r w:rsidRPr="00BB26A9">
              <w:rPr>
                <w:rFonts w:ascii="Sylfaen" w:hAnsi="Sylfaen"/>
                <w:sz w:val="18"/>
                <w:szCs w:val="18"/>
                <w:lang w:val="hy-AM"/>
              </w:rPr>
              <w:t>7</w:t>
            </w:r>
          </w:p>
        </w:tc>
        <w:tc>
          <w:tcPr>
            <w:tcW w:w="1246" w:type="dxa"/>
          </w:tcPr>
          <w:p w:rsidR="000053A8" w:rsidRPr="00786AE3" w:rsidRDefault="000053A8" w:rsidP="002B1527">
            <w:pPr>
              <w:jc w:val="center"/>
              <w:rPr>
                <w:rFonts w:ascii="GHEA Grapalat" w:hAnsi="GHEA Grapalat"/>
                <w:i/>
                <w:sz w:val="20"/>
              </w:rPr>
            </w:pPr>
          </w:p>
        </w:tc>
        <w:tc>
          <w:tcPr>
            <w:tcW w:w="6458" w:type="dxa"/>
          </w:tcPr>
          <w:p w:rsidR="000053A8" w:rsidRPr="008A52F8" w:rsidRDefault="008A52F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Винпоцетин</w:t>
            </w:r>
            <w:proofErr w:type="spellEnd"/>
          </w:p>
        </w:tc>
      </w:tr>
      <w:tr w:rsidR="000053A8" w:rsidRPr="009044F1" w:rsidTr="002B1527">
        <w:trPr>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t>8</w:t>
            </w:r>
          </w:p>
        </w:tc>
        <w:tc>
          <w:tcPr>
            <w:tcW w:w="1246" w:type="dxa"/>
          </w:tcPr>
          <w:p w:rsidR="000053A8" w:rsidRPr="002E1B47" w:rsidRDefault="000053A8" w:rsidP="002B1527">
            <w:pPr>
              <w:pStyle w:val="23"/>
              <w:spacing w:line="240" w:lineRule="auto"/>
              <w:ind w:firstLine="0"/>
              <w:jc w:val="center"/>
              <w:rPr>
                <w:rFonts w:ascii="GHEA Grapalat" w:hAnsi="GHEA Grapalat"/>
              </w:rPr>
            </w:pPr>
          </w:p>
        </w:tc>
        <w:tc>
          <w:tcPr>
            <w:tcW w:w="6458" w:type="dxa"/>
          </w:tcPr>
          <w:p w:rsidR="000053A8" w:rsidRPr="008A52F8" w:rsidRDefault="008A52F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Албендазол</w:t>
            </w:r>
            <w:proofErr w:type="spellEnd"/>
            <w:r>
              <w:rPr>
                <w:rFonts w:ascii="GHEA Grapalat" w:hAnsi="GHEA Grapalat"/>
                <w:sz w:val="22"/>
                <w:szCs w:val="22"/>
                <w:lang w:val="en-US"/>
              </w:rPr>
              <w:t xml:space="preserve"> 400мг</w:t>
            </w:r>
          </w:p>
        </w:tc>
      </w:tr>
      <w:tr w:rsidR="000053A8" w:rsidRPr="009044F1" w:rsidTr="002B1527">
        <w:trPr>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t>9</w:t>
            </w:r>
          </w:p>
        </w:tc>
        <w:tc>
          <w:tcPr>
            <w:tcW w:w="1246" w:type="dxa"/>
          </w:tcPr>
          <w:p w:rsidR="000053A8" w:rsidRPr="002E1B47" w:rsidRDefault="000053A8" w:rsidP="002B1527">
            <w:pPr>
              <w:pStyle w:val="23"/>
              <w:spacing w:line="240" w:lineRule="auto"/>
              <w:ind w:firstLine="0"/>
              <w:jc w:val="center"/>
              <w:rPr>
                <w:rFonts w:ascii="GHEA Grapalat" w:hAnsi="GHEA Grapalat"/>
              </w:rPr>
            </w:pPr>
          </w:p>
        </w:tc>
        <w:tc>
          <w:tcPr>
            <w:tcW w:w="6458" w:type="dxa"/>
          </w:tcPr>
          <w:p w:rsidR="000053A8" w:rsidRPr="008A52F8" w:rsidRDefault="008A52F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Мебендазол</w:t>
            </w:r>
            <w:proofErr w:type="spellEnd"/>
            <w:r>
              <w:rPr>
                <w:rFonts w:ascii="GHEA Grapalat" w:hAnsi="GHEA Grapalat"/>
                <w:sz w:val="22"/>
                <w:szCs w:val="22"/>
                <w:lang w:val="en-US"/>
              </w:rPr>
              <w:t xml:space="preserve"> 100мг</w:t>
            </w:r>
          </w:p>
        </w:tc>
      </w:tr>
      <w:tr w:rsidR="000053A8" w:rsidRPr="009044F1" w:rsidTr="002B1527">
        <w:trPr>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t>10</w:t>
            </w:r>
          </w:p>
        </w:tc>
        <w:tc>
          <w:tcPr>
            <w:tcW w:w="1246" w:type="dxa"/>
          </w:tcPr>
          <w:p w:rsidR="000053A8" w:rsidRPr="00C07E25" w:rsidRDefault="000053A8" w:rsidP="002B1527">
            <w:pPr>
              <w:pStyle w:val="23"/>
              <w:spacing w:line="240" w:lineRule="auto"/>
              <w:ind w:firstLine="0"/>
              <w:jc w:val="center"/>
              <w:rPr>
                <w:rFonts w:ascii="GHEA Grapalat" w:hAnsi="GHEA Grapalat"/>
              </w:rPr>
            </w:pPr>
          </w:p>
        </w:tc>
        <w:tc>
          <w:tcPr>
            <w:tcW w:w="6458" w:type="dxa"/>
          </w:tcPr>
          <w:p w:rsidR="000053A8" w:rsidRPr="008A52F8" w:rsidRDefault="008A52F8" w:rsidP="008A52F8">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Пирантел</w:t>
            </w:r>
            <w:proofErr w:type="spellEnd"/>
            <w:r>
              <w:rPr>
                <w:rFonts w:ascii="GHEA Grapalat" w:hAnsi="GHEA Grapalat"/>
                <w:sz w:val="22"/>
                <w:szCs w:val="22"/>
                <w:lang w:val="en-US"/>
              </w:rPr>
              <w:t xml:space="preserve"> 125/2.5</w:t>
            </w:r>
          </w:p>
        </w:tc>
      </w:tr>
      <w:tr w:rsidR="000053A8" w:rsidRPr="009044F1" w:rsidTr="002B1527">
        <w:trPr>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t>11</w:t>
            </w:r>
          </w:p>
        </w:tc>
        <w:tc>
          <w:tcPr>
            <w:tcW w:w="1246" w:type="dxa"/>
          </w:tcPr>
          <w:p w:rsidR="000053A8" w:rsidRPr="002E1B47" w:rsidRDefault="000053A8" w:rsidP="002B1527">
            <w:pPr>
              <w:pStyle w:val="23"/>
              <w:spacing w:line="240" w:lineRule="auto"/>
              <w:ind w:firstLine="0"/>
              <w:jc w:val="center"/>
              <w:rPr>
                <w:rFonts w:ascii="GHEA Grapalat" w:hAnsi="GHEA Grapalat"/>
              </w:rPr>
            </w:pPr>
          </w:p>
        </w:tc>
        <w:tc>
          <w:tcPr>
            <w:tcW w:w="6458" w:type="dxa"/>
          </w:tcPr>
          <w:p w:rsidR="000053A8" w:rsidRPr="008A52F8" w:rsidRDefault="008A52F8" w:rsidP="002B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222222"/>
                <w:sz w:val="22"/>
                <w:szCs w:val="22"/>
                <w:lang w:val="en-US" w:bidi="ar-SA"/>
              </w:rPr>
            </w:pPr>
            <w:proofErr w:type="spellStart"/>
            <w:r>
              <w:rPr>
                <w:rFonts w:ascii="inherit" w:hAnsi="inherit" w:cs="Courier New" w:hint="eastAsia"/>
                <w:color w:val="222222"/>
                <w:sz w:val="22"/>
                <w:szCs w:val="22"/>
                <w:lang w:val="en-US" w:bidi="ar-SA"/>
              </w:rPr>
              <w:t>А</w:t>
            </w:r>
            <w:r>
              <w:rPr>
                <w:rFonts w:ascii="inherit" w:hAnsi="inherit" w:cs="Courier New"/>
                <w:color w:val="222222"/>
                <w:sz w:val="22"/>
                <w:szCs w:val="22"/>
                <w:lang w:val="en-US" w:bidi="ar-SA"/>
              </w:rPr>
              <w:t>моксицилин</w:t>
            </w:r>
            <w:proofErr w:type="spellEnd"/>
            <w:r>
              <w:rPr>
                <w:rFonts w:ascii="inherit" w:hAnsi="inherit" w:cs="Courier New"/>
                <w:color w:val="222222"/>
                <w:sz w:val="22"/>
                <w:szCs w:val="22"/>
                <w:lang w:val="en-US" w:bidi="ar-SA"/>
              </w:rPr>
              <w:t xml:space="preserve"> 125/5</w:t>
            </w:r>
          </w:p>
        </w:tc>
      </w:tr>
      <w:tr w:rsidR="000053A8" w:rsidRPr="009044F1" w:rsidTr="002B1527">
        <w:trPr>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t>12</w:t>
            </w:r>
          </w:p>
        </w:tc>
        <w:tc>
          <w:tcPr>
            <w:tcW w:w="1246" w:type="dxa"/>
          </w:tcPr>
          <w:p w:rsidR="000053A8" w:rsidRPr="00C07E25" w:rsidRDefault="000053A8" w:rsidP="002B1527">
            <w:pPr>
              <w:pStyle w:val="23"/>
              <w:spacing w:line="240" w:lineRule="auto"/>
              <w:ind w:firstLine="0"/>
              <w:jc w:val="center"/>
              <w:rPr>
                <w:rFonts w:ascii="GHEA Grapalat" w:hAnsi="GHEA Grapalat"/>
              </w:rPr>
            </w:pPr>
          </w:p>
        </w:tc>
        <w:tc>
          <w:tcPr>
            <w:tcW w:w="6458" w:type="dxa"/>
          </w:tcPr>
          <w:p w:rsidR="000053A8" w:rsidRPr="009244FA" w:rsidRDefault="008A52F8" w:rsidP="002B1527">
            <w:pPr>
              <w:pStyle w:val="23"/>
              <w:widowControl w:val="0"/>
              <w:autoSpaceDE w:val="0"/>
              <w:autoSpaceDN w:val="0"/>
              <w:adjustRightInd w:val="0"/>
              <w:spacing w:after="120" w:line="240" w:lineRule="auto"/>
              <w:ind w:firstLine="0"/>
              <w:jc w:val="left"/>
              <w:rPr>
                <w:rFonts w:ascii="Sylfaen" w:hAnsi="Sylfaen"/>
                <w:sz w:val="22"/>
                <w:szCs w:val="22"/>
              </w:rPr>
            </w:pPr>
            <w:proofErr w:type="spellStart"/>
            <w:r>
              <w:rPr>
                <w:rFonts w:ascii="inherit" w:hAnsi="inherit" w:cs="Courier New" w:hint="eastAsia"/>
                <w:color w:val="222222"/>
                <w:sz w:val="22"/>
                <w:szCs w:val="22"/>
                <w:lang w:val="en-US" w:bidi="ar-SA"/>
              </w:rPr>
              <w:t>А</w:t>
            </w:r>
            <w:r>
              <w:rPr>
                <w:rFonts w:ascii="inherit" w:hAnsi="inherit" w:cs="Courier New"/>
                <w:color w:val="222222"/>
                <w:sz w:val="22"/>
                <w:szCs w:val="22"/>
                <w:lang w:val="en-US" w:bidi="ar-SA"/>
              </w:rPr>
              <w:t>моксицилин</w:t>
            </w:r>
            <w:proofErr w:type="spellEnd"/>
            <w:r>
              <w:rPr>
                <w:rFonts w:ascii="inherit" w:hAnsi="inherit" w:cs="Courier New"/>
                <w:color w:val="222222"/>
                <w:sz w:val="22"/>
                <w:szCs w:val="22"/>
                <w:lang w:val="en-US" w:bidi="ar-SA"/>
              </w:rPr>
              <w:t xml:space="preserve"> 25</w:t>
            </w:r>
            <w:r>
              <w:rPr>
                <w:rFonts w:ascii="inherit" w:hAnsi="inherit" w:cs="Courier New"/>
                <w:color w:val="222222"/>
                <w:sz w:val="22"/>
                <w:szCs w:val="22"/>
                <w:lang w:val="en-US" w:bidi="ar-SA"/>
              </w:rPr>
              <w:t>0</w:t>
            </w:r>
            <w:r>
              <w:rPr>
                <w:rFonts w:ascii="inherit" w:hAnsi="inherit" w:cs="Courier New"/>
                <w:color w:val="222222"/>
                <w:sz w:val="22"/>
                <w:szCs w:val="22"/>
                <w:lang w:val="en-US" w:bidi="ar-SA"/>
              </w:rPr>
              <w:t>/5</w:t>
            </w:r>
          </w:p>
        </w:tc>
      </w:tr>
      <w:tr w:rsidR="000053A8" w:rsidRPr="009044F1" w:rsidTr="002B1527">
        <w:trPr>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t>13</w:t>
            </w:r>
          </w:p>
        </w:tc>
        <w:tc>
          <w:tcPr>
            <w:tcW w:w="1246" w:type="dxa"/>
          </w:tcPr>
          <w:p w:rsidR="000053A8" w:rsidRPr="002E1B47" w:rsidRDefault="000053A8" w:rsidP="002B1527">
            <w:pPr>
              <w:pStyle w:val="23"/>
              <w:spacing w:line="240" w:lineRule="auto"/>
              <w:ind w:firstLine="0"/>
              <w:jc w:val="center"/>
              <w:rPr>
                <w:rFonts w:ascii="GHEA Grapalat" w:hAnsi="GHEA Grapalat"/>
              </w:rPr>
            </w:pPr>
          </w:p>
        </w:tc>
        <w:tc>
          <w:tcPr>
            <w:tcW w:w="6458" w:type="dxa"/>
          </w:tcPr>
          <w:p w:rsidR="000053A8" w:rsidRPr="008A52F8" w:rsidRDefault="008A52F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Амоксацилин</w:t>
            </w:r>
            <w:proofErr w:type="spellEnd"/>
            <w:r>
              <w:rPr>
                <w:rFonts w:ascii="GHEA Grapalat" w:hAnsi="GHEA Grapalat"/>
                <w:sz w:val="22"/>
                <w:szCs w:val="22"/>
                <w:lang w:val="en-US"/>
              </w:rPr>
              <w:t>/</w:t>
            </w:r>
            <w:proofErr w:type="spellStart"/>
            <w:r>
              <w:rPr>
                <w:rFonts w:ascii="GHEA Grapalat" w:hAnsi="GHEA Grapalat"/>
                <w:sz w:val="22"/>
                <w:szCs w:val="22"/>
                <w:lang w:val="en-US"/>
              </w:rPr>
              <w:t>клавулан</w:t>
            </w:r>
            <w:proofErr w:type="spellEnd"/>
            <w:r>
              <w:rPr>
                <w:rFonts w:ascii="GHEA Grapalat" w:hAnsi="GHEA Grapalat"/>
                <w:sz w:val="22"/>
                <w:szCs w:val="22"/>
                <w:lang w:val="en-US"/>
              </w:rPr>
              <w:t>. 250/62.5</w:t>
            </w:r>
          </w:p>
        </w:tc>
      </w:tr>
      <w:tr w:rsidR="000053A8" w:rsidRPr="009044F1" w:rsidTr="002B1527">
        <w:trPr>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t>14</w:t>
            </w:r>
          </w:p>
        </w:tc>
        <w:tc>
          <w:tcPr>
            <w:tcW w:w="1246" w:type="dxa"/>
          </w:tcPr>
          <w:p w:rsidR="000053A8" w:rsidRPr="002E1B47" w:rsidRDefault="000053A8" w:rsidP="002B1527">
            <w:pPr>
              <w:pStyle w:val="23"/>
              <w:spacing w:line="240" w:lineRule="auto"/>
              <w:ind w:firstLine="0"/>
              <w:jc w:val="center"/>
              <w:rPr>
                <w:rFonts w:ascii="GHEA Grapalat" w:hAnsi="GHEA Grapalat"/>
              </w:rPr>
            </w:pPr>
          </w:p>
        </w:tc>
        <w:tc>
          <w:tcPr>
            <w:tcW w:w="6458" w:type="dxa"/>
          </w:tcPr>
          <w:p w:rsidR="000053A8" w:rsidRPr="009244FA" w:rsidRDefault="008A52F8" w:rsidP="008A52F8">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Амоксацилин</w:t>
            </w:r>
            <w:proofErr w:type="spellEnd"/>
            <w:r>
              <w:rPr>
                <w:rFonts w:ascii="GHEA Grapalat" w:hAnsi="GHEA Grapalat"/>
                <w:sz w:val="22"/>
                <w:szCs w:val="22"/>
                <w:lang w:val="en-US"/>
              </w:rPr>
              <w:t>/</w:t>
            </w:r>
            <w:proofErr w:type="spellStart"/>
            <w:r>
              <w:rPr>
                <w:rFonts w:ascii="GHEA Grapalat" w:hAnsi="GHEA Grapalat"/>
                <w:sz w:val="22"/>
                <w:szCs w:val="22"/>
                <w:lang w:val="en-US"/>
              </w:rPr>
              <w:t>клавулан</w:t>
            </w:r>
            <w:proofErr w:type="spellEnd"/>
            <w:r>
              <w:rPr>
                <w:rFonts w:ascii="GHEA Grapalat" w:hAnsi="GHEA Grapalat"/>
                <w:sz w:val="22"/>
                <w:szCs w:val="22"/>
                <w:lang w:val="en-US"/>
              </w:rPr>
              <w:t>. 125</w:t>
            </w:r>
            <w:r>
              <w:rPr>
                <w:rFonts w:ascii="GHEA Grapalat" w:hAnsi="GHEA Grapalat"/>
                <w:sz w:val="22"/>
                <w:szCs w:val="22"/>
                <w:lang w:val="en-US"/>
              </w:rPr>
              <w:t>/</w:t>
            </w:r>
            <w:r>
              <w:rPr>
                <w:rFonts w:ascii="GHEA Grapalat" w:hAnsi="GHEA Grapalat"/>
                <w:sz w:val="22"/>
                <w:szCs w:val="22"/>
                <w:lang w:val="en-US"/>
              </w:rPr>
              <w:t>31</w:t>
            </w:r>
            <w:r>
              <w:rPr>
                <w:rFonts w:ascii="GHEA Grapalat" w:hAnsi="GHEA Grapalat"/>
                <w:sz w:val="22"/>
                <w:szCs w:val="22"/>
                <w:lang w:val="en-US"/>
              </w:rPr>
              <w:t>.</w:t>
            </w:r>
            <w:r>
              <w:rPr>
                <w:rFonts w:ascii="GHEA Grapalat" w:hAnsi="GHEA Grapalat"/>
                <w:sz w:val="22"/>
                <w:szCs w:val="22"/>
                <w:lang w:val="en-US"/>
              </w:rPr>
              <w:t>2</w:t>
            </w:r>
            <w:r>
              <w:rPr>
                <w:rFonts w:ascii="GHEA Grapalat" w:hAnsi="GHEA Grapalat"/>
                <w:sz w:val="22"/>
                <w:szCs w:val="22"/>
                <w:lang w:val="en-US"/>
              </w:rPr>
              <w:t>5</w:t>
            </w:r>
          </w:p>
        </w:tc>
      </w:tr>
      <w:tr w:rsidR="000053A8" w:rsidRPr="009044F1" w:rsidTr="002B1527">
        <w:trPr>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t>15</w:t>
            </w:r>
          </w:p>
        </w:tc>
        <w:tc>
          <w:tcPr>
            <w:tcW w:w="1246" w:type="dxa"/>
          </w:tcPr>
          <w:p w:rsidR="000053A8" w:rsidRPr="002E1B47" w:rsidRDefault="000053A8" w:rsidP="002B1527">
            <w:pPr>
              <w:pStyle w:val="23"/>
              <w:spacing w:line="240" w:lineRule="auto"/>
              <w:ind w:firstLine="0"/>
              <w:jc w:val="center"/>
              <w:rPr>
                <w:rFonts w:ascii="GHEA Grapalat" w:hAnsi="GHEA Grapalat"/>
              </w:rPr>
            </w:pPr>
          </w:p>
        </w:tc>
        <w:tc>
          <w:tcPr>
            <w:tcW w:w="6458" w:type="dxa"/>
          </w:tcPr>
          <w:p w:rsidR="000053A8" w:rsidRPr="008A52F8" w:rsidRDefault="008A52F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Цефиксим</w:t>
            </w:r>
            <w:proofErr w:type="spellEnd"/>
            <w:r>
              <w:rPr>
                <w:rFonts w:ascii="GHEA Grapalat" w:hAnsi="GHEA Grapalat"/>
                <w:sz w:val="22"/>
                <w:szCs w:val="22"/>
                <w:lang w:val="en-US"/>
              </w:rPr>
              <w:t xml:space="preserve">  60мл 100/5</w:t>
            </w:r>
          </w:p>
        </w:tc>
      </w:tr>
      <w:tr w:rsidR="000053A8" w:rsidRPr="009044F1" w:rsidTr="002B1527">
        <w:trPr>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t>16</w:t>
            </w:r>
          </w:p>
        </w:tc>
        <w:tc>
          <w:tcPr>
            <w:tcW w:w="1246" w:type="dxa"/>
          </w:tcPr>
          <w:p w:rsidR="000053A8" w:rsidRPr="00C07E25" w:rsidRDefault="000053A8" w:rsidP="002B1527">
            <w:pPr>
              <w:pStyle w:val="23"/>
              <w:spacing w:line="240" w:lineRule="auto"/>
              <w:ind w:firstLine="0"/>
              <w:jc w:val="center"/>
              <w:rPr>
                <w:rFonts w:ascii="GHEA Grapalat" w:hAnsi="GHEA Grapalat"/>
              </w:rPr>
            </w:pPr>
          </w:p>
        </w:tc>
        <w:tc>
          <w:tcPr>
            <w:tcW w:w="6458" w:type="dxa"/>
          </w:tcPr>
          <w:p w:rsidR="000053A8" w:rsidRPr="009244FA" w:rsidRDefault="008A52F8" w:rsidP="008A52F8">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Цефиксим</w:t>
            </w:r>
            <w:proofErr w:type="spellEnd"/>
            <w:r>
              <w:rPr>
                <w:rFonts w:ascii="GHEA Grapalat" w:hAnsi="GHEA Grapalat"/>
                <w:sz w:val="22"/>
                <w:szCs w:val="22"/>
                <w:lang w:val="en-US"/>
              </w:rPr>
              <w:t xml:space="preserve">  </w:t>
            </w:r>
            <w:r>
              <w:rPr>
                <w:rFonts w:ascii="GHEA Grapalat" w:hAnsi="GHEA Grapalat"/>
                <w:sz w:val="22"/>
                <w:szCs w:val="22"/>
                <w:lang w:val="en-US"/>
              </w:rPr>
              <w:t>10</w:t>
            </w:r>
            <w:r>
              <w:rPr>
                <w:rFonts w:ascii="GHEA Grapalat" w:hAnsi="GHEA Grapalat"/>
                <w:sz w:val="22"/>
                <w:szCs w:val="22"/>
                <w:lang w:val="en-US"/>
              </w:rPr>
              <w:t>0мл 100/5</w:t>
            </w:r>
          </w:p>
        </w:tc>
      </w:tr>
      <w:tr w:rsidR="000053A8" w:rsidRPr="009044F1" w:rsidTr="002B1527">
        <w:trPr>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t>17</w:t>
            </w:r>
          </w:p>
        </w:tc>
        <w:tc>
          <w:tcPr>
            <w:tcW w:w="1246" w:type="dxa"/>
          </w:tcPr>
          <w:p w:rsidR="000053A8" w:rsidRPr="002E1B47" w:rsidRDefault="000053A8" w:rsidP="002B1527">
            <w:pPr>
              <w:pStyle w:val="23"/>
              <w:spacing w:line="240" w:lineRule="auto"/>
              <w:ind w:firstLine="0"/>
              <w:jc w:val="center"/>
              <w:rPr>
                <w:rFonts w:ascii="GHEA Grapalat" w:hAnsi="GHEA Grapalat"/>
              </w:rPr>
            </w:pPr>
          </w:p>
        </w:tc>
        <w:tc>
          <w:tcPr>
            <w:tcW w:w="6458" w:type="dxa"/>
          </w:tcPr>
          <w:p w:rsidR="000053A8" w:rsidRPr="008A52F8" w:rsidRDefault="008A52F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Цефтраксон</w:t>
            </w:r>
            <w:proofErr w:type="spellEnd"/>
            <w:r>
              <w:rPr>
                <w:rFonts w:ascii="GHEA Grapalat" w:hAnsi="GHEA Grapalat"/>
                <w:sz w:val="22"/>
                <w:szCs w:val="22"/>
                <w:lang w:val="en-US"/>
              </w:rPr>
              <w:t xml:space="preserve"> 1мг</w:t>
            </w:r>
          </w:p>
        </w:tc>
      </w:tr>
      <w:tr w:rsidR="000053A8" w:rsidRPr="009044F1" w:rsidTr="002B1527">
        <w:trPr>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t>18</w:t>
            </w:r>
          </w:p>
        </w:tc>
        <w:tc>
          <w:tcPr>
            <w:tcW w:w="1246" w:type="dxa"/>
          </w:tcPr>
          <w:p w:rsidR="000053A8" w:rsidRPr="002E1B47" w:rsidRDefault="000053A8" w:rsidP="002B1527">
            <w:pPr>
              <w:pStyle w:val="23"/>
              <w:spacing w:line="240" w:lineRule="auto"/>
              <w:ind w:firstLine="0"/>
              <w:jc w:val="center"/>
              <w:rPr>
                <w:rFonts w:ascii="GHEA Grapalat" w:hAnsi="GHEA Grapalat"/>
              </w:rPr>
            </w:pPr>
          </w:p>
        </w:tc>
        <w:tc>
          <w:tcPr>
            <w:tcW w:w="6458" w:type="dxa"/>
          </w:tcPr>
          <w:p w:rsidR="000053A8" w:rsidRPr="008A52F8" w:rsidRDefault="008A52F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Азитромицин</w:t>
            </w:r>
            <w:proofErr w:type="spellEnd"/>
            <w:r>
              <w:rPr>
                <w:rFonts w:ascii="GHEA Grapalat" w:hAnsi="GHEA Grapalat"/>
                <w:sz w:val="22"/>
                <w:szCs w:val="22"/>
                <w:lang w:val="en-US"/>
              </w:rPr>
              <w:t xml:space="preserve"> 100/5</w:t>
            </w:r>
          </w:p>
        </w:tc>
      </w:tr>
      <w:tr w:rsidR="000053A8" w:rsidRPr="009044F1" w:rsidTr="002B1527">
        <w:trPr>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t>19</w:t>
            </w:r>
          </w:p>
        </w:tc>
        <w:tc>
          <w:tcPr>
            <w:tcW w:w="1246" w:type="dxa"/>
          </w:tcPr>
          <w:p w:rsidR="000053A8" w:rsidRPr="002E1B47" w:rsidRDefault="000053A8" w:rsidP="002B1527">
            <w:pPr>
              <w:pStyle w:val="23"/>
              <w:spacing w:line="240" w:lineRule="auto"/>
              <w:ind w:firstLine="0"/>
              <w:jc w:val="center"/>
              <w:rPr>
                <w:rFonts w:ascii="GHEA Grapalat" w:hAnsi="GHEA Grapalat"/>
              </w:rPr>
            </w:pPr>
          </w:p>
        </w:tc>
        <w:tc>
          <w:tcPr>
            <w:tcW w:w="6458" w:type="dxa"/>
          </w:tcPr>
          <w:p w:rsidR="000053A8" w:rsidRPr="008A52F8" w:rsidRDefault="008A52F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Азитромицин</w:t>
            </w:r>
            <w:proofErr w:type="spellEnd"/>
            <w:r>
              <w:rPr>
                <w:rFonts w:ascii="GHEA Grapalat" w:hAnsi="GHEA Grapalat"/>
                <w:sz w:val="22"/>
                <w:szCs w:val="22"/>
                <w:lang w:val="en-US"/>
              </w:rPr>
              <w:t xml:space="preserve"> 200/5</w:t>
            </w:r>
          </w:p>
        </w:tc>
      </w:tr>
      <w:tr w:rsidR="000053A8" w:rsidRPr="009044F1" w:rsidTr="002B1527">
        <w:trPr>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t>20</w:t>
            </w:r>
          </w:p>
        </w:tc>
        <w:tc>
          <w:tcPr>
            <w:tcW w:w="1246" w:type="dxa"/>
          </w:tcPr>
          <w:p w:rsidR="000053A8" w:rsidRPr="002E1B47" w:rsidRDefault="000053A8" w:rsidP="002B1527">
            <w:pPr>
              <w:pStyle w:val="23"/>
              <w:spacing w:line="240" w:lineRule="auto"/>
              <w:ind w:firstLine="0"/>
              <w:jc w:val="center"/>
              <w:rPr>
                <w:rFonts w:ascii="GHEA Grapalat" w:hAnsi="GHEA Grapalat"/>
              </w:rPr>
            </w:pPr>
          </w:p>
        </w:tc>
        <w:tc>
          <w:tcPr>
            <w:tcW w:w="6458" w:type="dxa"/>
          </w:tcPr>
          <w:p w:rsidR="000053A8" w:rsidRPr="008A52F8" w:rsidRDefault="008A52F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Цефуроксим</w:t>
            </w:r>
            <w:proofErr w:type="spellEnd"/>
            <w:r>
              <w:rPr>
                <w:rFonts w:ascii="GHEA Grapalat" w:hAnsi="GHEA Grapalat"/>
                <w:sz w:val="22"/>
                <w:szCs w:val="22"/>
                <w:lang w:val="en-US"/>
              </w:rPr>
              <w:t xml:space="preserve"> 750мг</w:t>
            </w:r>
          </w:p>
        </w:tc>
      </w:tr>
      <w:tr w:rsidR="000053A8" w:rsidRPr="009044F1" w:rsidTr="002B1527">
        <w:trPr>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t>21</w:t>
            </w:r>
          </w:p>
        </w:tc>
        <w:tc>
          <w:tcPr>
            <w:tcW w:w="1246" w:type="dxa"/>
          </w:tcPr>
          <w:p w:rsidR="000053A8" w:rsidRPr="002E1B47" w:rsidRDefault="000053A8" w:rsidP="002B1527">
            <w:pPr>
              <w:pStyle w:val="23"/>
              <w:spacing w:line="240" w:lineRule="auto"/>
              <w:ind w:firstLine="0"/>
              <w:jc w:val="center"/>
              <w:rPr>
                <w:rFonts w:ascii="GHEA Grapalat" w:hAnsi="GHEA Grapalat"/>
              </w:rPr>
            </w:pPr>
          </w:p>
        </w:tc>
        <w:tc>
          <w:tcPr>
            <w:tcW w:w="6458" w:type="dxa"/>
          </w:tcPr>
          <w:p w:rsidR="000053A8" w:rsidRPr="008A52F8" w:rsidRDefault="008A52F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Моксифлоксацин</w:t>
            </w:r>
            <w:proofErr w:type="spellEnd"/>
            <w:r>
              <w:rPr>
                <w:rFonts w:ascii="GHEA Grapalat" w:hAnsi="GHEA Grapalat"/>
                <w:sz w:val="22"/>
                <w:szCs w:val="22"/>
                <w:lang w:val="en-US"/>
              </w:rPr>
              <w:t xml:space="preserve"> 400мг</w:t>
            </w:r>
          </w:p>
        </w:tc>
      </w:tr>
      <w:tr w:rsidR="000053A8" w:rsidRPr="009044F1" w:rsidTr="002B1527">
        <w:trPr>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t>22</w:t>
            </w:r>
          </w:p>
        </w:tc>
        <w:tc>
          <w:tcPr>
            <w:tcW w:w="1246" w:type="dxa"/>
          </w:tcPr>
          <w:p w:rsidR="000053A8" w:rsidRPr="002E1B47" w:rsidRDefault="000053A8" w:rsidP="002B1527">
            <w:pPr>
              <w:pStyle w:val="23"/>
              <w:spacing w:line="240" w:lineRule="auto"/>
              <w:ind w:firstLine="0"/>
              <w:jc w:val="center"/>
              <w:rPr>
                <w:rFonts w:ascii="GHEA Grapalat" w:hAnsi="GHEA Grapalat"/>
              </w:rPr>
            </w:pPr>
          </w:p>
        </w:tc>
        <w:tc>
          <w:tcPr>
            <w:tcW w:w="6458" w:type="dxa"/>
          </w:tcPr>
          <w:p w:rsidR="000053A8" w:rsidRPr="008A52F8" w:rsidRDefault="008A52F8" w:rsidP="002B1527">
            <w:pPr>
              <w:pStyle w:val="HTML"/>
              <w:shd w:val="clear" w:color="auto" w:fill="F8F9FA"/>
              <w:spacing w:line="540" w:lineRule="atLeast"/>
              <w:rPr>
                <w:rFonts w:ascii="inherit" w:hAnsi="inherit"/>
                <w:color w:val="222222"/>
                <w:sz w:val="22"/>
                <w:szCs w:val="22"/>
                <w:lang w:val="en-US"/>
              </w:rPr>
            </w:pPr>
            <w:proofErr w:type="spellStart"/>
            <w:r>
              <w:rPr>
                <w:rFonts w:ascii="inherit" w:hAnsi="inherit" w:hint="eastAsia"/>
                <w:color w:val="222222"/>
                <w:sz w:val="22"/>
                <w:szCs w:val="22"/>
                <w:lang w:val="en-US"/>
              </w:rPr>
              <w:t>А</w:t>
            </w:r>
            <w:r>
              <w:rPr>
                <w:rFonts w:ascii="inherit" w:hAnsi="inherit"/>
                <w:color w:val="222222"/>
                <w:sz w:val="22"/>
                <w:szCs w:val="22"/>
                <w:lang w:val="en-US"/>
              </w:rPr>
              <w:t>цетилсалицилова</w:t>
            </w:r>
            <w:proofErr w:type="spellEnd"/>
            <w:r>
              <w:rPr>
                <w:rFonts w:ascii="inherit" w:hAnsi="inherit"/>
                <w:color w:val="222222"/>
                <w:sz w:val="22"/>
                <w:szCs w:val="22"/>
                <w:lang w:val="en-US"/>
              </w:rPr>
              <w:t xml:space="preserve"> </w:t>
            </w:r>
            <w:proofErr w:type="spellStart"/>
            <w:r>
              <w:rPr>
                <w:rFonts w:ascii="inherit" w:hAnsi="inherit"/>
                <w:color w:val="222222"/>
                <w:sz w:val="22"/>
                <w:szCs w:val="22"/>
                <w:lang w:val="en-US"/>
              </w:rPr>
              <w:t>кислата</w:t>
            </w:r>
            <w:proofErr w:type="spellEnd"/>
          </w:p>
        </w:tc>
      </w:tr>
      <w:tr w:rsidR="000053A8" w:rsidRPr="009044F1" w:rsidTr="002B1527">
        <w:trPr>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t>23</w:t>
            </w:r>
          </w:p>
        </w:tc>
        <w:tc>
          <w:tcPr>
            <w:tcW w:w="1246" w:type="dxa"/>
          </w:tcPr>
          <w:p w:rsidR="000053A8" w:rsidRPr="002E1B47" w:rsidRDefault="000053A8" w:rsidP="002B1527">
            <w:pPr>
              <w:pStyle w:val="23"/>
              <w:spacing w:line="240" w:lineRule="auto"/>
              <w:ind w:firstLine="0"/>
              <w:jc w:val="center"/>
              <w:rPr>
                <w:rFonts w:ascii="GHEA Grapalat" w:hAnsi="GHEA Grapalat"/>
              </w:rPr>
            </w:pPr>
          </w:p>
        </w:tc>
        <w:tc>
          <w:tcPr>
            <w:tcW w:w="6458" w:type="dxa"/>
          </w:tcPr>
          <w:p w:rsidR="000053A8" w:rsidRPr="008A52F8" w:rsidRDefault="008A52F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Метилпреднизолон</w:t>
            </w:r>
            <w:proofErr w:type="spellEnd"/>
            <w:r>
              <w:rPr>
                <w:rFonts w:ascii="GHEA Grapalat" w:hAnsi="GHEA Grapalat"/>
                <w:sz w:val="22"/>
                <w:szCs w:val="22"/>
                <w:lang w:val="en-US"/>
              </w:rPr>
              <w:t xml:space="preserve"> 16мг</w:t>
            </w:r>
          </w:p>
        </w:tc>
      </w:tr>
      <w:tr w:rsidR="000053A8" w:rsidRPr="009044F1" w:rsidTr="002B1527">
        <w:trPr>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t>24</w:t>
            </w:r>
          </w:p>
        </w:tc>
        <w:tc>
          <w:tcPr>
            <w:tcW w:w="1246" w:type="dxa"/>
          </w:tcPr>
          <w:p w:rsidR="000053A8" w:rsidRPr="00C07E25" w:rsidRDefault="000053A8" w:rsidP="002B1527">
            <w:pPr>
              <w:pStyle w:val="23"/>
              <w:spacing w:line="240" w:lineRule="auto"/>
              <w:ind w:firstLine="0"/>
              <w:jc w:val="center"/>
              <w:rPr>
                <w:rFonts w:ascii="GHEA Grapalat" w:hAnsi="GHEA Grapalat"/>
              </w:rPr>
            </w:pPr>
          </w:p>
        </w:tc>
        <w:tc>
          <w:tcPr>
            <w:tcW w:w="6458" w:type="dxa"/>
          </w:tcPr>
          <w:p w:rsidR="000053A8" w:rsidRPr="008A52F8" w:rsidRDefault="008A52F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Карбидопа+леводопа</w:t>
            </w:r>
            <w:proofErr w:type="spellEnd"/>
          </w:p>
        </w:tc>
      </w:tr>
      <w:tr w:rsidR="000053A8" w:rsidRPr="009044F1" w:rsidTr="002B1527">
        <w:trPr>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lastRenderedPageBreak/>
              <w:t>25</w:t>
            </w:r>
          </w:p>
        </w:tc>
        <w:tc>
          <w:tcPr>
            <w:tcW w:w="1246" w:type="dxa"/>
          </w:tcPr>
          <w:p w:rsidR="000053A8" w:rsidRPr="00A71D81" w:rsidRDefault="000053A8" w:rsidP="002B1527">
            <w:pPr>
              <w:pStyle w:val="23"/>
              <w:spacing w:line="240" w:lineRule="auto"/>
              <w:ind w:firstLine="0"/>
              <w:jc w:val="center"/>
              <w:rPr>
                <w:rFonts w:ascii="GHEA Grapalat" w:hAnsi="GHEA Grapalat"/>
              </w:rPr>
            </w:pPr>
          </w:p>
        </w:tc>
        <w:tc>
          <w:tcPr>
            <w:tcW w:w="6458" w:type="dxa"/>
          </w:tcPr>
          <w:p w:rsidR="000053A8" w:rsidRPr="009244FA" w:rsidRDefault="000053A8" w:rsidP="002B1527">
            <w:pPr>
              <w:pStyle w:val="23"/>
              <w:widowControl w:val="0"/>
              <w:autoSpaceDE w:val="0"/>
              <w:autoSpaceDN w:val="0"/>
              <w:adjustRightInd w:val="0"/>
              <w:spacing w:after="120" w:line="240" w:lineRule="auto"/>
              <w:ind w:firstLine="0"/>
              <w:jc w:val="left"/>
              <w:rPr>
                <w:rFonts w:ascii="GHEA Grapalat" w:hAnsi="GHEA Grapalat"/>
                <w:sz w:val="22"/>
                <w:szCs w:val="22"/>
              </w:rPr>
            </w:pPr>
          </w:p>
        </w:tc>
      </w:tr>
      <w:tr w:rsidR="000053A8" w:rsidRPr="009044F1" w:rsidTr="002B1527">
        <w:trPr>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t>26</w:t>
            </w:r>
          </w:p>
        </w:tc>
        <w:tc>
          <w:tcPr>
            <w:tcW w:w="1246" w:type="dxa"/>
          </w:tcPr>
          <w:p w:rsidR="000053A8" w:rsidRPr="00A71D81" w:rsidRDefault="000053A8" w:rsidP="002B1527">
            <w:pPr>
              <w:pStyle w:val="23"/>
              <w:spacing w:line="240" w:lineRule="auto"/>
              <w:ind w:firstLine="0"/>
              <w:jc w:val="center"/>
              <w:rPr>
                <w:rFonts w:ascii="GHEA Grapalat" w:hAnsi="GHEA Grapalat"/>
              </w:rPr>
            </w:pPr>
          </w:p>
        </w:tc>
        <w:tc>
          <w:tcPr>
            <w:tcW w:w="6458" w:type="dxa"/>
          </w:tcPr>
          <w:p w:rsidR="000053A8" w:rsidRPr="008A52F8" w:rsidRDefault="008A52F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Бисопролол</w:t>
            </w:r>
            <w:proofErr w:type="spellEnd"/>
            <w:r>
              <w:rPr>
                <w:rFonts w:ascii="GHEA Grapalat" w:hAnsi="GHEA Grapalat"/>
                <w:sz w:val="22"/>
                <w:szCs w:val="22"/>
                <w:lang w:val="en-US"/>
              </w:rPr>
              <w:t xml:space="preserve"> 12.5</w:t>
            </w:r>
          </w:p>
        </w:tc>
      </w:tr>
      <w:tr w:rsidR="000053A8" w:rsidRPr="009044F1" w:rsidTr="002B1527">
        <w:trPr>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t>27</w:t>
            </w:r>
          </w:p>
        </w:tc>
        <w:tc>
          <w:tcPr>
            <w:tcW w:w="1246" w:type="dxa"/>
          </w:tcPr>
          <w:p w:rsidR="000053A8" w:rsidRPr="00A71D81" w:rsidRDefault="000053A8" w:rsidP="002B1527">
            <w:pPr>
              <w:pStyle w:val="23"/>
              <w:spacing w:line="240" w:lineRule="auto"/>
              <w:ind w:firstLine="0"/>
              <w:jc w:val="center"/>
              <w:rPr>
                <w:rFonts w:ascii="GHEA Grapalat" w:hAnsi="GHEA Grapalat"/>
              </w:rPr>
            </w:pPr>
          </w:p>
        </w:tc>
        <w:tc>
          <w:tcPr>
            <w:tcW w:w="6458" w:type="dxa"/>
          </w:tcPr>
          <w:p w:rsidR="000053A8" w:rsidRPr="008A52F8" w:rsidRDefault="008A52F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Верапамил</w:t>
            </w:r>
            <w:proofErr w:type="spellEnd"/>
          </w:p>
        </w:tc>
      </w:tr>
      <w:tr w:rsidR="000053A8" w:rsidRPr="009044F1" w:rsidTr="002B1527">
        <w:trPr>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t>28</w:t>
            </w:r>
          </w:p>
        </w:tc>
        <w:tc>
          <w:tcPr>
            <w:tcW w:w="1246" w:type="dxa"/>
          </w:tcPr>
          <w:p w:rsidR="000053A8" w:rsidRPr="00C07E25" w:rsidRDefault="000053A8" w:rsidP="002B1527">
            <w:pPr>
              <w:pStyle w:val="23"/>
              <w:spacing w:line="240" w:lineRule="auto"/>
              <w:ind w:firstLine="0"/>
              <w:jc w:val="center"/>
              <w:rPr>
                <w:rFonts w:ascii="GHEA Grapalat" w:hAnsi="GHEA Grapalat"/>
              </w:rPr>
            </w:pPr>
          </w:p>
        </w:tc>
        <w:tc>
          <w:tcPr>
            <w:tcW w:w="6458" w:type="dxa"/>
          </w:tcPr>
          <w:p w:rsidR="000053A8" w:rsidRPr="008A52F8" w:rsidRDefault="008A52F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Амлодипин</w:t>
            </w:r>
            <w:proofErr w:type="spellEnd"/>
            <w:r>
              <w:rPr>
                <w:rFonts w:ascii="GHEA Grapalat" w:hAnsi="GHEA Grapalat"/>
                <w:sz w:val="22"/>
                <w:szCs w:val="22"/>
                <w:lang w:val="en-US"/>
              </w:rPr>
              <w:t xml:space="preserve"> 10мг</w:t>
            </w:r>
          </w:p>
        </w:tc>
      </w:tr>
      <w:tr w:rsidR="000053A8" w:rsidRPr="009044F1" w:rsidTr="002B1527">
        <w:trPr>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t>29</w:t>
            </w:r>
          </w:p>
        </w:tc>
        <w:tc>
          <w:tcPr>
            <w:tcW w:w="1246" w:type="dxa"/>
          </w:tcPr>
          <w:p w:rsidR="000053A8" w:rsidRPr="00A71D81" w:rsidRDefault="000053A8" w:rsidP="002B1527">
            <w:pPr>
              <w:pStyle w:val="23"/>
              <w:spacing w:line="240" w:lineRule="auto"/>
              <w:ind w:firstLine="0"/>
              <w:jc w:val="center"/>
              <w:rPr>
                <w:rFonts w:ascii="GHEA Grapalat" w:hAnsi="GHEA Grapalat"/>
              </w:rPr>
            </w:pPr>
          </w:p>
        </w:tc>
        <w:tc>
          <w:tcPr>
            <w:tcW w:w="6458" w:type="dxa"/>
          </w:tcPr>
          <w:p w:rsidR="000053A8" w:rsidRPr="008A52F8" w:rsidRDefault="008A52F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Каптоприл</w:t>
            </w:r>
            <w:proofErr w:type="spellEnd"/>
            <w:r>
              <w:rPr>
                <w:rFonts w:ascii="GHEA Grapalat" w:hAnsi="GHEA Grapalat"/>
                <w:sz w:val="22"/>
                <w:szCs w:val="22"/>
                <w:lang w:val="en-US"/>
              </w:rPr>
              <w:t xml:space="preserve"> 50мг</w:t>
            </w:r>
          </w:p>
        </w:tc>
      </w:tr>
      <w:tr w:rsidR="000053A8" w:rsidRPr="009044F1" w:rsidTr="002B1527">
        <w:trPr>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t>30</w:t>
            </w:r>
          </w:p>
        </w:tc>
        <w:tc>
          <w:tcPr>
            <w:tcW w:w="1246" w:type="dxa"/>
          </w:tcPr>
          <w:p w:rsidR="000053A8" w:rsidRPr="00A71D81" w:rsidRDefault="000053A8" w:rsidP="002B1527">
            <w:pPr>
              <w:pStyle w:val="23"/>
              <w:spacing w:line="240" w:lineRule="auto"/>
              <w:ind w:firstLine="0"/>
              <w:jc w:val="center"/>
              <w:rPr>
                <w:rFonts w:ascii="GHEA Grapalat" w:hAnsi="GHEA Grapalat"/>
              </w:rPr>
            </w:pPr>
          </w:p>
        </w:tc>
        <w:tc>
          <w:tcPr>
            <w:tcW w:w="6458" w:type="dxa"/>
          </w:tcPr>
          <w:p w:rsidR="000053A8" w:rsidRPr="008A52F8" w:rsidRDefault="008A52F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Лориста</w:t>
            </w:r>
            <w:proofErr w:type="spellEnd"/>
            <w:r>
              <w:rPr>
                <w:rFonts w:ascii="GHEA Grapalat" w:hAnsi="GHEA Grapalat"/>
                <w:sz w:val="22"/>
                <w:szCs w:val="22"/>
                <w:lang w:val="en-US"/>
              </w:rPr>
              <w:t xml:space="preserve"> 50/12.5</w:t>
            </w:r>
          </w:p>
        </w:tc>
      </w:tr>
      <w:tr w:rsidR="000053A8" w:rsidRPr="009044F1" w:rsidTr="002B1527">
        <w:trPr>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t>31</w:t>
            </w:r>
          </w:p>
        </w:tc>
        <w:tc>
          <w:tcPr>
            <w:tcW w:w="1246" w:type="dxa"/>
          </w:tcPr>
          <w:p w:rsidR="000053A8" w:rsidRPr="00A71D81" w:rsidRDefault="000053A8" w:rsidP="002B1527">
            <w:pPr>
              <w:pStyle w:val="23"/>
              <w:spacing w:line="240" w:lineRule="auto"/>
              <w:ind w:firstLine="0"/>
              <w:jc w:val="center"/>
              <w:rPr>
                <w:rFonts w:ascii="GHEA Grapalat" w:hAnsi="GHEA Grapalat"/>
              </w:rPr>
            </w:pPr>
          </w:p>
        </w:tc>
        <w:tc>
          <w:tcPr>
            <w:tcW w:w="6458" w:type="dxa"/>
          </w:tcPr>
          <w:p w:rsidR="000053A8" w:rsidRPr="008A52F8" w:rsidRDefault="008A52F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Эналаприл</w:t>
            </w:r>
            <w:proofErr w:type="spellEnd"/>
            <w:r>
              <w:rPr>
                <w:rFonts w:ascii="GHEA Grapalat" w:hAnsi="GHEA Grapalat"/>
                <w:sz w:val="22"/>
                <w:szCs w:val="22"/>
                <w:lang w:val="en-US"/>
              </w:rPr>
              <w:t xml:space="preserve"> 10/25</w:t>
            </w:r>
          </w:p>
        </w:tc>
      </w:tr>
      <w:tr w:rsidR="000053A8" w:rsidRPr="009044F1" w:rsidTr="002B1527">
        <w:trPr>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t>32</w:t>
            </w:r>
          </w:p>
        </w:tc>
        <w:tc>
          <w:tcPr>
            <w:tcW w:w="1246" w:type="dxa"/>
          </w:tcPr>
          <w:p w:rsidR="000053A8" w:rsidRPr="00C07E25" w:rsidRDefault="000053A8" w:rsidP="002B1527">
            <w:pPr>
              <w:pStyle w:val="23"/>
              <w:spacing w:line="240" w:lineRule="auto"/>
              <w:ind w:firstLine="0"/>
              <w:jc w:val="center"/>
              <w:rPr>
                <w:rFonts w:ascii="GHEA Grapalat" w:hAnsi="GHEA Grapalat"/>
              </w:rPr>
            </w:pPr>
          </w:p>
        </w:tc>
        <w:tc>
          <w:tcPr>
            <w:tcW w:w="6458" w:type="dxa"/>
          </w:tcPr>
          <w:p w:rsidR="000053A8" w:rsidRPr="008A52F8" w:rsidRDefault="008A52F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Рамиприл</w:t>
            </w:r>
            <w:proofErr w:type="spellEnd"/>
            <w:r>
              <w:rPr>
                <w:rFonts w:ascii="GHEA Grapalat" w:hAnsi="GHEA Grapalat"/>
                <w:sz w:val="22"/>
                <w:szCs w:val="22"/>
                <w:lang w:val="en-US"/>
              </w:rPr>
              <w:t xml:space="preserve"> 10мг</w:t>
            </w:r>
          </w:p>
        </w:tc>
      </w:tr>
      <w:tr w:rsidR="000053A8" w:rsidRPr="009044F1" w:rsidTr="002B1527">
        <w:trPr>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t>33</w:t>
            </w:r>
          </w:p>
        </w:tc>
        <w:tc>
          <w:tcPr>
            <w:tcW w:w="1246" w:type="dxa"/>
          </w:tcPr>
          <w:p w:rsidR="000053A8" w:rsidRPr="00A71D81" w:rsidRDefault="000053A8" w:rsidP="002B1527">
            <w:pPr>
              <w:pStyle w:val="23"/>
              <w:spacing w:line="240" w:lineRule="auto"/>
              <w:ind w:firstLine="0"/>
              <w:jc w:val="center"/>
              <w:rPr>
                <w:rFonts w:ascii="GHEA Grapalat" w:hAnsi="GHEA Grapalat"/>
              </w:rPr>
            </w:pPr>
          </w:p>
        </w:tc>
        <w:tc>
          <w:tcPr>
            <w:tcW w:w="6458" w:type="dxa"/>
          </w:tcPr>
          <w:p w:rsidR="000053A8" w:rsidRPr="008A52F8" w:rsidRDefault="008A52F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Рамиприл+г</w:t>
            </w:r>
            <w:proofErr w:type="spellEnd"/>
            <w:r>
              <w:rPr>
                <w:rFonts w:ascii="GHEA Grapalat" w:hAnsi="GHEA Grapalat"/>
                <w:sz w:val="22"/>
                <w:szCs w:val="22"/>
                <w:lang w:val="en-US"/>
              </w:rPr>
              <w:t xml:space="preserve"> 5+25</w:t>
            </w:r>
          </w:p>
        </w:tc>
      </w:tr>
      <w:tr w:rsidR="000053A8" w:rsidRPr="009044F1" w:rsidTr="002B1527">
        <w:trPr>
          <w:jc w:val="center"/>
        </w:trPr>
        <w:tc>
          <w:tcPr>
            <w:tcW w:w="1530" w:type="dxa"/>
            <w:vAlign w:val="center"/>
          </w:tcPr>
          <w:p w:rsidR="000053A8" w:rsidRPr="00BB26A9" w:rsidRDefault="000053A8" w:rsidP="00051703">
            <w:pPr>
              <w:rPr>
                <w:rFonts w:ascii="Sylfaen" w:hAnsi="Sylfaen"/>
                <w:sz w:val="18"/>
                <w:szCs w:val="18"/>
              </w:rPr>
            </w:pPr>
            <w:r w:rsidRPr="00BB26A9">
              <w:rPr>
                <w:rFonts w:ascii="Sylfaen" w:hAnsi="Sylfaen"/>
                <w:sz w:val="18"/>
                <w:szCs w:val="18"/>
              </w:rPr>
              <w:t>34</w:t>
            </w:r>
          </w:p>
        </w:tc>
        <w:tc>
          <w:tcPr>
            <w:tcW w:w="1246" w:type="dxa"/>
          </w:tcPr>
          <w:p w:rsidR="000053A8" w:rsidRPr="00C07E25" w:rsidRDefault="000053A8" w:rsidP="002B1527">
            <w:pPr>
              <w:pStyle w:val="23"/>
              <w:spacing w:line="240" w:lineRule="auto"/>
              <w:ind w:firstLine="0"/>
              <w:jc w:val="center"/>
              <w:rPr>
                <w:rFonts w:ascii="GHEA Grapalat" w:hAnsi="GHEA Grapalat"/>
              </w:rPr>
            </w:pPr>
          </w:p>
        </w:tc>
        <w:tc>
          <w:tcPr>
            <w:tcW w:w="6458" w:type="dxa"/>
          </w:tcPr>
          <w:p w:rsidR="000053A8" w:rsidRPr="008A52F8" w:rsidRDefault="008A52F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Рамиприл+амлодипин</w:t>
            </w:r>
            <w:proofErr w:type="spellEnd"/>
            <w:r>
              <w:rPr>
                <w:rFonts w:ascii="GHEA Grapalat" w:hAnsi="GHEA Grapalat"/>
                <w:sz w:val="22"/>
                <w:szCs w:val="22"/>
                <w:lang w:val="en-US"/>
              </w:rPr>
              <w:t xml:space="preserve"> 5+10</w:t>
            </w:r>
          </w:p>
        </w:tc>
      </w:tr>
      <w:tr w:rsidR="008A52F8" w:rsidRPr="009044F1" w:rsidTr="002B1527">
        <w:trPr>
          <w:jc w:val="center"/>
        </w:trPr>
        <w:tc>
          <w:tcPr>
            <w:tcW w:w="1530" w:type="dxa"/>
            <w:vAlign w:val="center"/>
          </w:tcPr>
          <w:p w:rsidR="008A52F8" w:rsidRPr="00BB26A9" w:rsidRDefault="008A52F8" w:rsidP="00051703">
            <w:pPr>
              <w:rPr>
                <w:rFonts w:ascii="Sylfaen" w:hAnsi="Sylfaen"/>
                <w:sz w:val="18"/>
                <w:szCs w:val="18"/>
              </w:rPr>
            </w:pPr>
            <w:r w:rsidRPr="00BB26A9">
              <w:rPr>
                <w:rFonts w:ascii="Sylfaen" w:hAnsi="Sylfaen"/>
                <w:sz w:val="18"/>
                <w:szCs w:val="18"/>
              </w:rPr>
              <w:t>35</w:t>
            </w:r>
          </w:p>
        </w:tc>
        <w:tc>
          <w:tcPr>
            <w:tcW w:w="1246" w:type="dxa"/>
          </w:tcPr>
          <w:p w:rsidR="008A52F8" w:rsidRPr="00A71D81" w:rsidRDefault="008A52F8" w:rsidP="002B1527">
            <w:pPr>
              <w:pStyle w:val="23"/>
              <w:spacing w:line="240" w:lineRule="auto"/>
              <w:ind w:firstLine="0"/>
              <w:jc w:val="center"/>
              <w:rPr>
                <w:rFonts w:ascii="GHEA Grapalat" w:hAnsi="GHEA Grapalat"/>
              </w:rPr>
            </w:pPr>
          </w:p>
        </w:tc>
        <w:tc>
          <w:tcPr>
            <w:tcW w:w="6458" w:type="dxa"/>
          </w:tcPr>
          <w:p w:rsidR="008A52F8" w:rsidRPr="008A52F8" w:rsidRDefault="008A52F8" w:rsidP="008A52F8">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Рамиприл+амлодипин</w:t>
            </w:r>
            <w:proofErr w:type="spellEnd"/>
            <w:r>
              <w:rPr>
                <w:rFonts w:ascii="GHEA Grapalat" w:hAnsi="GHEA Grapalat"/>
                <w:sz w:val="22"/>
                <w:szCs w:val="22"/>
                <w:lang w:val="en-US"/>
              </w:rPr>
              <w:t xml:space="preserve"> 10+10</w:t>
            </w:r>
          </w:p>
        </w:tc>
      </w:tr>
      <w:tr w:rsidR="008A52F8" w:rsidRPr="009044F1" w:rsidTr="002B1527">
        <w:trPr>
          <w:jc w:val="center"/>
        </w:trPr>
        <w:tc>
          <w:tcPr>
            <w:tcW w:w="1530" w:type="dxa"/>
            <w:vAlign w:val="center"/>
          </w:tcPr>
          <w:p w:rsidR="008A52F8" w:rsidRPr="00BB26A9" w:rsidRDefault="008A52F8" w:rsidP="00051703">
            <w:pPr>
              <w:rPr>
                <w:rFonts w:ascii="Sylfaen" w:hAnsi="Sylfaen"/>
                <w:sz w:val="18"/>
                <w:szCs w:val="18"/>
              </w:rPr>
            </w:pPr>
            <w:r w:rsidRPr="00BB26A9">
              <w:rPr>
                <w:rFonts w:ascii="Sylfaen" w:hAnsi="Sylfaen"/>
                <w:sz w:val="18"/>
                <w:szCs w:val="18"/>
              </w:rPr>
              <w:t>36</w:t>
            </w:r>
          </w:p>
        </w:tc>
        <w:tc>
          <w:tcPr>
            <w:tcW w:w="1246" w:type="dxa"/>
          </w:tcPr>
          <w:p w:rsidR="008A52F8" w:rsidRPr="00A71D81" w:rsidRDefault="008A52F8" w:rsidP="002B1527">
            <w:pPr>
              <w:pStyle w:val="23"/>
              <w:spacing w:line="240" w:lineRule="auto"/>
              <w:ind w:firstLine="0"/>
              <w:jc w:val="center"/>
              <w:rPr>
                <w:rFonts w:ascii="GHEA Grapalat" w:hAnsi="GHEA Grapalat"/>
              </w:rPr>
            </w:pPr>
          </w:p>
        </w:tc>
        <w:tc>
          <w:tcPr>
            <w:tcW w:w="6458" w:type="dxa"/>
          </w:tcPr>
          <w:p w:rsidR="008A52F8" w:rsidRPr="008A52F8" w:rsidRDefault="008A52F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Периндоприл+амлодипин</w:t>
            </w:r>
            <w:proofErr w:type="spellEnd"/>
            <w:r>
              <w:rPr>
                <w:rFonts w:ascii="GHEA Grapalat" w:hAnsi="GHEA Grapalat"/>
                <w:sz w:val="22"/>
                <w:szCs w:val="22"/>
                <w:lang w:val="en-US"/>
              </w:rPr>
              <w:t xml:space="preserve"> 10+5</w:t>
            </w:r>
          </w:p>
        </w:tc>
      </w:tr>
      <w:tr w:rsidR="008A52F8" w:rsidRPr="009044F1" w:rsidTr="002B1527">
        <w:trPr>
          <w:jc w:val="center"/>
        </w:trPr>
        <w:tc>
          <w:tcPr>
            <w:tcW w:w="1530" w:type="dxa"/>
            <w:vAlign w:val="center"/>
          </w:tcPr>
          <w:p w:rsidR="008A52F8" w:rsidRPr="00BB26A9" w:rsidRDefault="008A52F8" w:rsidP="00051703">
            <w:pPr>
              <w:rPr>
                <w:rFonts w:ascii="Sylfaen" w:hAnsi="Sylfaen"/>
                <w:sz w:val="18"/>
                <w:szCs w:val="18"/>
              </w:rPr>
            </w:pPr>
            <w:r w:rsidRPr="00BB26A9">
              <w:rPr>
                <w:rFonts w:ascii="Sylfaen" w:hAnsi="Sylfaen"/>
                <w:sz w:val="18"/>
                <w:szCs w:val="18"/>
              </w:rPr>
              <w:t>37</w:t>
            </w:r>
          </w:p>
        </w:tc>
        <w:tc>
          <w:tcPr>
            <w:tcW w:w="1246" w:type="dxa"/>
          </w:tcPr>
          <w:p w:rsidR="008A52F8" w:rsidRPr="00A71D81" w:rsidRDefault="008A52F8" w:rsidP="002B1527">
            <w:pPr>
              <w:pStyle w:val="23"/>
              <w:spacing w:line="240" w:lineRule="auto"/>
              <w:ind w:firstLine="0"/>
              <w:jc w:val="center"/>
              <w:rPr>
                <w:rFonts w:ascii="GHEA Grapalat" w:hAnsi="GHEA Grapalat"/>
              </w:rPr>
            </w:pPr>
          </w:p>
        </w:tc>
        <w:tc>
          <w:tcPr>
            <w:tcW w:w="6458" w:type="dxa"/>
          </w:tcPr>
          <w:p w:rsidR="008A52F8" w:rsidRPr="009244FA" w:rsidRDefault="008A52F8" w:rsidP="008A52F8">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Периндоприл+амлодипин</w:t>
            </w:r>
            <w:proofErr w:type="spellEnd"/>
            <w:r>
              <w:rPr>
                <w:rFonts w:ascii="GHEA Grapalat" w:hAnsi="GHEA Grapalat"/>
                <w:sz w:val="22"/>
                <w:szCs w:val="22"/>
                <w:lang w:val="en-US"/>
              </w:rPr>
              <w:t xml:space="preserve"> 10+</w:t>
            </w:r>
            <w:r>
              <w:rPr>
                <w:rFonts w:ascii="GHEA Grapalat" w:hAnsi="GHEA Grapalat"/>
                <w:sz w:val="22"/>
                <w:szCs w:val="22"/>
                <w:lang w:val="en-US"/>
              </w:rPr>
              <w:t>10</w:t>
            </w:r>
          </w:p>
        </w:tc>
      </w:tr>
      <w:tr w:rsidR="008A52F8" w:rsidRPr="009044F1" w:rsidTr="002B1527">
        <w:trPr>
          <w:jc w:val="center"/>
        </w:trPr>
        <w:tc>
          <w:tcPr>
            <w:tcW w:w="1530" w:type="dxa"/>
            <w:vAlign w:val="center"/>
          </w:tcPr>
          <w:p w:rsidR="008A52F8" w:rsidRPr="00BB26A9" w:rsidRDefault="008A52F8" w:rsidP="00051703">
            <w:pPr>
              <w:rPr>
                <w:rFonts w:ascii="Sylfaen" w:hAnsi="Sylfaen"/>
                <w:sz w:val="18"/>
                <w:szCs w:val="18"/>
              </w:rPr>
            </w:pPr>
            <w:r w:rsidRPr="00BB26A9">
              <w:rPr>
                <w:rFonts w:ascii="Sylfaen" w:hAnsi="Sylfaen"/>
                <w:sz w:val="18"/>
                <w:szCs w:val="18"/>
              </w:rPr>
              <w:t>38</w:t>
            </w:r>
          </w:p>
        </w:tc>
        <w:tc>
          <w:tcPr>
            <w:tcW w:w="1246" w:type="dxa"/>
          </w:tcPr>
          <w:p w:rsidR="008A52F8" w:rsidRPr="00C07E25" w:rsidRDefault="008A52F8" w:rsidP="002B1527">
            <w:pPr>
              <w:pStyle w:val="23"/>
              <w:spacing w:line="240" w:lineRule="auto"/>
              <w:ind w:firstLine="0"/>
              <w:jc w:val="center"/>
              <w:rPr>
                <w:rFonts w:ascii="GHEA Grapalat" w:hAnsi="GHEA Grapalat"/>
              </w:rPr>
            </w:pPr>
          </w:p>
        </w:tc>
        <w:tc>
          <w:tcPr>
            <w:tcW w:w="6458" w:type="dxa"/>
          </w:tcPr>
          <w:p w:rsidR="008A52F8" w:rsidRPr="009244FA" w:rsidRDefault="003C5A08" w:rsidP="003C5A08">
            <w:pPr>
              <w:pStyle w:val="23"/>
              <w:widowControl w:val="0"/>
              <w:tabs>
                <w:tab w:val="left" w:pos="1690"/>
              </w:tabs>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Периндоприл+амлодипин</w:t>
            </w:r>
            <w:proofErr w:type="spellEnd"/>
            <w:r>
              <w:rPr>
                <w:rFonts w:ascii="GHEA Grapalat" w:hAnsi="GHEA Grapalat"/>
                <w:sz w:val="22"/>
                <w:szCs w:val="22"/>
                <w:lang w:val="en-US"/>
              </w:rPr>
              <w:t xml:space="preserve"> </w:t>
            </w:r>
            <w:r>
              <w:rPr>
                <w:rFonts w:ascii="GHEA Grapalat" w:hAnsi="GHEA Grapalat"/>
                <w:sz w:val="22"/>
                <w:szCs w:val="22"/>
                <w:lang w:val="en-US"/>
              </w:rPr>
              <w:t>8</w:t>
            </w:r>
            <w:r>
              <w:rPr>
                <w:rFonts w:ascii="GHEA Grapalat" w:hAnsi="GHEA Grapalat"/>
                <w:sz w:val="22"/>
                <w:szCs w:val="22"/>
                <w:lang w:val="en-US"/>
              </w:rPr>
              <w:t>+5</w:t>
            </w:r>
          </w:p>
        </w:tc>
      </w:tr>
      <w:tr w:rsidR="008A52F8" w:rsidRPr="009044F1" w:rsidTr="002B1527">
        <w:trPr>
          <w:jc w:val="center"/>
        </w:trPr>
        <w:tc>
          <w:tcPr>
            <w:tcW w:w="1530" w:type="dxa"/>
            <w:vAlign w:val="center"/>
          </w:tcPr>
          <w:p w:rsidR="008A52F8" w:rsidRPr="00BB26A9" w:rsidRDefault="008A52F8" w:rsidP="00051703">
            <w:pPr>
              <w:rPr>
                <w:rFonts w:ascii="Sylfaen" w:hAnsi="Sylfaen"/>
                <w:sz w:val="18"/>
                <w:szCs w:val="18"/>
              </w:rPr>
            </w:pPr>
            <w:r w:rsidRPr="00BB26A9">
              <w:rPr>
                <w:rFonts w:ascii="Sylfaen" w:hAnsi="Sylfaen"/>
                <w:sz w:val="18"/>
                <w:szCs w:val="18"/>
              </w:rPr>
              <w:t>39</w:t>
            </w:r>
          </w:p>
        </w:tc>
        <w:tc>
          <w:tcPr>
            <w:tcW w:w="1246" w:type="dxa"/>
          </w:tcPr>
          <w:p w:rsidR="008A52F8" w:rsidRPr="00A71D81" w:rsidRDefault="008A52F8" w:rsidP="002B1527">
            <w:pPr>
              <w:pStyle w:val="23"/>
              <w:spacing w:line="240" w:lineRule="auto"/>
              <w:ind w:firstLine="0"/>
              <w:jc w:val="center"/>
              <w:rPr>
                <w:rFonts w:ascii="GHEA Grapalat" w:hAnsi="GHEA Grapalat"/>
              </w:rPr>
            </w:pPr>
          </w:p>
        </w:tc>
        <w:tc>
          <w:tcPr>
            <w:tcW w:w="6458" w:type="dxa"/>
          </w:tcPr>
          <w:p w:rsidR="008A52F8" w:rsidRPr="009244FA" w:rsidRDefault="003C5A08" w:rsidP="003C5A08">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Периндоприл+амлодипин</w:t>
            </w:r>
            <w:proofErr w:type="spellEnd"/>
            <w:r>
              <w:rPr>
                <w:rFonts w:ascii="GHEA Grapalat" w:hAnsi="GHEA Grapalat"/>
                <w:sz w:val="22"/>
                <w:szCs w:val="22"/>
                <w:lang w:val="en-US"/>
              </w:rPr>
              <w:t xml:space="preserve"> </w:t>
            </w:r>
            <w:r>
              <w:rPr>
                <w:rFonts w:ascii="GHEA Grapalat" w:hAnsi="GHEA Grapalat"/>
                <w:sz w:val="22"/>
                <w:szCs w:val="22"/>
                <w:lang w:val="en-US"/>
              </w:rPr>
              <w:t>4</w:t>
            </w:r>
            <w:r>
              <w:rPr>
                <w:rFonts w:ascii="GHEA Grapalat" w:hAnsi="GHEA Grapalat"/>
                <w:sz w:val="22"/>
                <w:szCs w:val="22"/>
                <w:lang w:val="en-US"/>
              </w:rPr>
              <w:t>+</w:t>
            </w:r>
            <w:r>
              <w:rPr>
                <w:rFonts w:ascii="GHEA Grapalat" w:hAnsi="GHEA Grapalat"/>
                <w:sz w:val="22"/>
                <w:szCs w:val="22"/>
                <w:lang w:val="en-US"/>
              </w:rPr>
              <w:t>10</w:t>
            </w:r>
          </w:p>
        </w:tc>
      </w:tr>
      <w:tr w:rsidR="008A52F8" w:rsidRPr="009044F1" w:rsidTr="002B1527">
        <w:trPr>
          <w:jc w:val="center"/>
        </w:trPr>
        <w:tc>
          <w:tcPr>
            <w:tcW w:w="1530" w:type="dxa"/>
            <w:vAlign w:val="center"/>
          </w:tcPr>
          <w:p w:rsidR="008A52F8" w:rsidRPr="00BB26A9" w:rsidRDefault="008A52F8" w:rsidP="00051703">
            <w:pPr>
              <w:rPr>
                <w:rFonts w:ascii="Sylfaen" w:hAnsi="Sylfaen"/>
                <w:sz w:val="18"/>
                <w:szCs w:val="18"/>
              </w:rPr>
            </w:pPr>
            <w:r w:rsidRPr="00BB26A9">
              <w:rPr>
                <w:rFonts w:ascii="Sylfaen" w:hAnsi="Sylfaen"/>
                <w:sz w:val="18"/>
                <w:szCs w:val="18"/>
              </w:rPr>
              <w:t>40</w:t>
            </w:r>
          </w:p>
        </w:tc>
        <w:tc>
          <w:tcPr>
            <w:tcW w:w="1246" w:type="dxa"/>
          </w:tcPr>
          <w:p w:rsidR="008A52F8" w:rsidRPr="00A71D81" w:rsidRDefault="008A52F8" w:rsidP="002B1527">
            <w:pPr>
              <w:pStyle w:val="23"/>
              <w:spacing w:line="240" w:lineRule="auto"/>
              <w:ind w:firstLine="0"/>
              <w:jc w:val="center"/>
              <w:rPr>
                <w:rFonts w:ascii="GHEA Grapalat" w:hAnsi="GHEA Grapalat"/>
              </w:rPr>
            </w:pPr>
          </w:p>
        </w:tc>
        <w:tc>
          <w:tcPr>
            <w:tcW w:w="6458" w:type="dxa"/>
          </w:tcPr>
          <w:p w:rsidR="008A52F8" w:rsidRPr="009244FA" w:rsidRDefault="003C5A08" w:rsidP="003C5A08">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Периндоприл+</w:t>
            </w:r>
            <w:r>
              <w:rPr>
                <w:rFonts w:ascii="GHEA Grapalat" w:hAnsi="GHEA Grapalat"/>
                <w:sz w:val="22"/>
                <w:szCs w:val="22"/>
                <w:lang w:val="en-US"/>
              </w:rPr>
              <w:t>индапамид+</w:t>
            </w:r>
            <w:r>
              <w:rPr>
                <w:rFonts w:ascii="GHEA Grapalat" w:hAnsi="GHEA Grapalat"/>
                <w:sz w:val="22"/>
                <w:szCs w:val="22"/>
                <w:lang w:val="en-US"/>
              </w:rPr>
              <w:t>амлодипин</w:t>
            </w:r>
            <w:proofErr w:type="spellEnd"/>
            <w:r>
              <w:rPr>
                <w:rFonts w:ascii="GHEA Grapalat" w:hAnsi="GHEA Grapalat"/>
                <w:sz w:val="22"/>
                <w:szCs w:val="22"/>
                <w:lang w:val="en-US"/>
              </w:rPr>
              <w:t xml:space="preserve"> </w:t>
            </w:r>
            <w:r>
              <w:rPr>
                <w:rFonts w:ascii="GHEA Grapalat" w:hAnsi="GHEA Grapalat"/>
                <w:sz w:val="22"/>
                <w:szCs w:val="22"/>
                <w:lang w:val="en-US"/>
              </w:rPr>
              <w:t>5/2.5/10</w:t>
            </w:r>
          </w:p>
        </w:tc>
      </w:tr>
      <w:tr w:rsidR="008A52F8" w:rsidRPr="009044F1" w:rsidTr="002B1527">
        <w:trPr>
          <w:jc w:val="center"/>
        </w:trPr>
        <w:tc>
          <w:tcPr>
            <w:tcW w:w="1530" w:type="dxa"/>
            <w:vAlign w:val="center"/>
          </w:tcPr>
          <w:p w:rsidR="008A52F8" w:rsidRPr="00BB26A9" w:rsidRDefault="008A52F8" w:rsidP="00051703">
            <w:pPr>
              <w:rPr>
                <w:rFonts w:ascii="Sylfaen" w:hAnsi="Sylfaen"/>
                <w:sz w:val="18"/>
                <w:szCs w:val="18"/>
              </w:rPr>
            </w:pPr>
            <w:r w:rsidRPr="00BB26A9">
              <w:rPr>
                <w:rFonts w:ascii="Sylfaen" w:hAnsi="Sylfaen"/>
                <w:sz w:val="18"/>
                <w:szCs w:val="18"/>
              </w:rPr>
              <w:t>41</w:t>
            </w:r>
          </w:p>
        </w:tc>
        <w:tc>
          <w:tcPr>
            <w:tcW w:w="1246" w:type="dxa"/>
          </w:tcPr>
          <w:p w:rsidR="008A52F8" w:rsidRPr="00C07E25" w:rsidRDefault="008A52F8" w:rsidP="002B1527">
            <w:pPr>
              <w:pStyle w:val="23"/>
              <w:spacing w:line="240" w:lineRule="auto"/>
              <w:ind w:firstLine="0"/>
              <w:jc w:val="center"/>
              <w:rPr>
                <w:rFonts w:ascii="GHEA Grapalat" w:hAnsi="GHEA Grapalat"/>
              </w:rPr>
            </w:pPr>
          </w:p>
        </w:tc>
        <w:tc>
          <w:tcPr>
            <w:tcW w:w="6458" w:type="dxa"/>
          </w:tcPr>
          <w:p w:rsidR="008A52F8" w:rsidRPr="009244FA" w:rsidRDefault="003C5A08" w:rsidP="003C5A08">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Периндоприл+индапамид+амлодипин</w:t>
            </w:r>
            <w:proofErr w:type="spellEnd"/>
            <w:r>
              <w:rPr>
                <w:rFonts w:ascii="GHEA Grapalat" w:hAnsi="GHEA Grapalat"/>
                <w:sz w:val="22"/>
                <w:szCs w:val="22"/>
                <w:lang w:val="en-US"/>
              </w:rPr>
              <w:t xml:space="preserve"> </w:t>
            </w:r>
            <w:r>
              <w:rPr>
                <w:rFonts w:ascii="GHEA Grapalat" w:hAnsi="GHEA Grapalat"/>
                <w:sz w:val="22"/>
                <w:szCs w:val="22"/>
                <w:lang w:val="en-US"/>
              </w:rPr>
              <w:t>4</w:t>
            </w:r>
            <w:r>
              <w:rPr>
                <w:rFonts w:ascii="GHEA Grapalat" w:hAnsi="GHEA Grapalat"/>
                <w:sz w:val="22"/>
                <w:szCs w:val="22"/>
                <w:lang w:val="en-US"/>
              </w:rPr>
              <w:t>/</w:t>
            </w:r>
            <w:r>
              <w:rPr>
                <w:rFonts w:ascii="GHEA Grapalat" w:hAnsi="GHEA Grapalat"/>
                <w:sz w:val="22"/>
                <w:szCs w:val="22"/>
                <w:lang w:val="en-US"/>
              </w:rPr>
              <w:t>1.2</w:t>
            </w:r>
            <w:r>
              <w:rPr>
                <w:rFonts w:ascii="GHEA Grapalat" w:hAnsi="GHEA Grapalat"/>
                <w:sz w:val="22"/>
                <w:szCs w:val="22"/>
                <w:lang w:val="en-US"/>
              </w:rPr>
              <w:t>5/10</w:t>
            </w:r>
          </w:p>
        </w:tc>
      </w:tr>
      <w:tr w:rsidR="008A52F8" w:rsidRPr="009044F1" w:rsidTr="002B1527">
        <w:trPr>
          <w:jc w:val="center"/>
        </w:trPr>
        <w:tc>
          <w:tcPr>
            <w:tcW w:w="1530" w:type="dxa"/>
            <w:vAlign w:val="center"/>
          </w:tcPr>
          <w:p w:rsidR="008A52F8" w:rsidRPr="00BB26A9" w:rsidRDefault="008A52F8" w:rsidP="00051703">
            <w:pPr>
              <w:rPr>
                <w:rFonts w:ascii="Sylfaen" w:hAnsi="Sylfaen"/>
                <w:sz w:val="18"/>
                <w:szCs w:val="18"/>
              </w:rPr>
            </w:pPr>
            <w:r w:rsidRPr="00BB26A9">
              <w:rPr>
                <w:rFonts w:ascii="Sylfaen" w:hAnsi="Sylfaen"/>
                <w:sz w:val="18"/>
                <w:szCs w:val="18"/>
              </w:rPr>
              <w:t>42</w:t>
            </w:r>
          </w:p>
        </w:tc>
        <w:tc>
          <w:tcPr>
            <w:tcW w:w="1246" w:type="dxa"/>
          </w:tcPr>
          <w:p w:rsidR="008A52F8" w:rsidRPr="00A71D81" w:rsidRDefault="008A52F8" w:rsidP="002B1527">
            <w:pPr>
              <w:pStyle w:val="23"/>
              <w:spacing w:line="240" w:lineRule="auto"/>
              <w:ind w:firstLine="0"/>
              <w:jc w:val="center"/>
              <w:rPr>
                <w:rFonts w:ascii="GHEA Grapalat" w:hAnsi="GHEA Grapalat"/>
              </w:rPr>
            </w:pPr>
          </w:p>
        </w:tc>
        <w:tc>
          <w:tcPr>
            <w:tcW w:w="6458" w:type="dxa"/>
          </w:tcPr>
          <w:p w:rsidR="008A52F8" w:rsidRPr="003C5A08" w:rsidRDefault="003C5A0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Бисопролол+амлодипин</w:t>
            </w:r>
            <w:proofErr w:type="spellEnd"/>
            <w:r>
              <w:rPr>
                <w:rFonts w:ascii="GHEA Grapalat" w:hAnsi="GHEA Grapalat"/>
                <w:sz w:val="22"/>
                <w:szCs w:val="22"/>
                <w:lang w:val="en-US"/>
              </w:rPr>
              <w:t xml:space="preserve"> 5+5</w:t>
            </w:r>
          </w:p>
        </w:tc>
      </w:tr>
      <w:tr w:rsidR="008A52F8" w:rsidRPr="009044F1" w:rsidTr="002B1527">
        <w:trPr>
          <w:jc w:val="center"/>
        </w:trPr>
        <w:tc>
          <w:tcPr>
            <w:tcW w:w="1530" w:type="dxa"/>
            <w:vAlign w:val="center"/>
          </w:tcPr>
          <w:p w:rsidR="008A52F8" w:rsidRPr="00BB26A9" w:rsidRDefault="008A52F8" w:rsidP="00051703">
            <w:pPr>
              <w:rPr>
                <w:rFonts w:ascii="Sylfaen" w:hAnsi="Sylfaen"/>
                <w:sz w:val="18"/>
                <w:szCs w:val="18"/>
              </w:rPr>
            </w:pPr>
            <w:r w:rsidRPr="00BB26A9">
              <w:rPr>
                <w:rFonts w:ascii="Sylfaen" w:hAnsi="Sylfaen"/>
                <w:sz w:val="18"/>
                <w:szCs w:val="18"/>
              </w:rPr>
              <w:t>43</w:t>
            </w:r>
          </w:p>
        </w:tc>
        <w:tc>
          <w:tcPr>
            <w:tcW w:w="1246" w:type="dxa"/>
          </w:tcPr>
          <w:p w:rsidR="008A52F8" w:rsidRPr="00A71D81" w:rsidRDefault="008A52F8" w:rsidP="002B1527">
            <w:pPr>
              <w:pStyle w:val="23"/>
              <w:spacing w:line="240" w:lineRule="auto"/>
              <w:ind w:firstLine="0"/>
              <w:jc w:val="center"/>
              <w:rPr>
                <w:rFonts w:ascii="GHEA Grapalat" w:hAnsi="GHEA Grapalat"/>
              </w:rPr>
            </w:pPr>
          </w:p>
        </w:tc>
        <w:tc>
          <w:tcPr>
            <w:tcW w:w="6458" w:type="dxa"/>
          </w:tcPr>
          <w:p w:rsidR="008A52F8" w:rsidRPr="009244FA" w:rsidRDefault="003C5A08" w:rsidP="002B1527">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Бисопролол+амлодипин</w:t>
            </w:r>
            <w:proofErr w:type="spellEnd"/>
            <w:r>
              <w:rPr>
                <w:rFonts w:ascii="GHEA Grapalat" w:hAnsi="GHEA Grapalat"/>
                <w:sz w:val="22"/>
                <w:szCs w:val="22"/>
                <w:lang w:val="en-US"/>
              </w:rPr>
              <w:t xml:space="preserve"> 5+</w:t>
            </w:r>
            <w:r>
              <w:rPr>
                <w:rFonts w:ascii="GHEA Grapalat" w:hAnsi="GHEA Grapalat"/>
                <w:sz w:val="22"/>
                <w:szCs w:val="22"/>
                <w:lang w:val="en-US"/>
              </w:rPr>
              <w:t>10</w:t>
            </w:r>
          </w:p>
        </w:tc>
      </w:tr>
      <w:tr w:rsidR="008A52F8" w:rsidRPr="009044F1" w:rsidTr="002B1527">
        <w:trPr>
          <w:jc w:val="center"/>
        </w:trPr>
        <w:tc>
          <w:tcPr>
            <w:tcW w:w="1530" w:type="dxa"/>
            <w:vAlign w:val="center"/>
          </w:tcPr>
          <w:p w:rsidR="008A52F8" w:rsidRPr="00BB26A9" w:rsidRDefault="008A52F8" w:rsidP="00051703">
            <w:pPr>
              <w:rPr>
                <w:rFonts w:ascii="Sylfaen" w:hAnsi="Sylfaen"/>
                <w:sz w:val="18"/>
                <w:szCs w:val="18"/>
              </w:rPr>
            </w:pPr>
            <w:r w:rsidRPr="00BB26A9">
              <w:rPr>
                <w:rFonts w:ascii="Sylfaen" w:hAnsi="Sylfaen"/>
                <w:sz w:val="18"/>
                <w:szCs w:val="18"/>
              </w:rPr>
              <w:t>44</w:t>
            </w:r>
          </w:p>
        </w:tc>
        <w:tc>
          <w:tcPr>
            <w:tcW w:w="1246" w:type="dxa"/>
          </w:tcPr>
          <w:p w:rsidR="008A52F8" w:rsidRPr="00A71D81" w:rsidRDefault="008A52F8" w:rsidP="002B1527">
            <w:pPr>
              <w:pStyle w:val="23"/>
              <w:spacing w:line="240" w:lineRule="auto"/>
              <w:ind w:firstLine="0"/>
              <w:jc w:val="center"/>
              <w:rPr>
                <w:rFonts w:ascii="GHEA Grapalat" w:hAnsi="GHEA Grapalat"/>
              </w:rPr>
            </w:pPr>
          </w:p>
        </w:tc>
        <w:tc>
          <w:tcPr>
            <w:tcW w:w="6458" w:type="dxa"/>
          </w:tcPr>
          <w:p w:rsidR="008A52F8" w:rsidRPr="009244FA" w:rsidRDefault="003C5A08" w:rsidP="003C5A08">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Бисопролол+амлодипин</w:t>
            </w:r>
            <w:proofErr w:type="spellEnd"/>
            <w:r>
              <w:rPr>
                <w:rFonts w:ascii="GHEA Grapalat" w:hAnsi="GHEA Grapalat"/>
                <w:sz w:val="22"/>
                <w:szCs w:val="22"/>
                <w:lang w:val="en-US"/>
              </w:rPr>
              <w:t xml:space="preserve"> </w:t>
            </w:r>
            <w:r>
              <w:rPr>
                <w:rFonts w:ascii="GHEA Grapalat" w:hAnsi="GHEA Grapalat"/>
                <w:sz w:val="22"/>
                <w:szCs w:val="22"/>
                <w:lang w:val="en-US"/>
              </w:rPr>
              <w:t>10</w:t>
            </w:r>
            <w:r>
              <w:rPr>
                <w:rFonts w:ascii="GHEA Grapalat" w:hAnsi="GHEA Grapalat"/>
                <w:sz w:val="22"/>
                <w:szCs w:val="22"/>
                <w:lang w:val="en-US"/>
              </w:rPr>
              <w:t>+5</w:t>
            </w:r>
          </w:p>
        </w:tc>
      </w:tr>
      <w:tr w:rsidR="008A52F8" w:rsidRPr="009044F1" w:rsidTr="002B1527">
        <w:trPr>
          <w:jc w:val="center"/>
        </w:trPr>
        <w:tc>
          <w:tcPr>
            <w:tcW w:w="1530" w:type="dxa"/>
            <w:vAlign w:val="center"/>
          </w:tcPr>
          <w:p w:rsidR="008A52F8" w:rsidRPr="00BB26A9" w:rsidRDefault="008A52F8" w:rsidP="00051703">
            <w:pPr>
              <w:rPr>
                <w:rFonts w:ascii="Sylfaen" w:hAnsi="Sylfaen"/>
                <w:sz w:val="18"/>
                <w:szCs w:val="18"/>
              </w:rPr>
            </w:pPr>
            <w:r w:rsidRPr="00BB26A9">
              <w:rPr>
                <w:rFonts w:ascii="Sylfaen" w:hAnsi="Sylfaen"/>
                <w:sz w:val="18"/>
                <w:szCs w:val="18"/>
              </w:rPr>
              <w:t>45</w:t>
            </w:r>
          </w:p>
        </w:tc>
        <w:tc>
          <w:tcPr>
            <w:tcW w:w="1246" w:type="dxa"/>
          </w:tcPr>
          <w:p w:rsidR="008A52F8" w:rsidRPr="00621D0F" w:rsidRDefault="008A52F8" w:rsidP="002B1527">
            <w:pPr>
              <w:pStyle w:val="23"/>
              <w:spacing w:line="240" w:lineRule="auto"/>
              <w:ind w:firstLine="0"/>
              <w:jc w:val="center"/>
              <w:rPr>
                <w:rFonts w:ascii="GHEA Grapalat" w:hAnsi="GHEA Grapalat"/>
                <w:lang w:val="en-US"/>
              </w:rPr>
            </w:pPr>
          </w:p>
        </w:tc>
        <w:tc>
          <w:tcPr>
            <w:tcW w:w="6458" w:type="dxa"/>
          </w:tcPr>
          <w:p w:rsidR="008A52F8" w:rsidRPr="009244FA" w:rsidRDefault="003C5A08" w:rsidP="003C5A08">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Бисопролол+амлодипин</w:t>
            </w:r>
            <w:proofErr w:type="spellEnd"/>
            <w:r>
              <w:rPr>
                <w:rFonts w:ascii="GHEA Grapalat" w:hAnsi="GHEA Grapalat"/>
                <w:sz w:val="22"/>
                <w:szCs w:val="22"/>
                <w:lang w:val="en-US"/>
              </w:rPr>
              <w:t xml:space="preserve"> </w:t>
            </w:r>
            <w:r>
              <w:rPr>
                <w:rFonts w:ascii="GHEA Grapalat" w:hAnsi="GHEA Grapalat"/>
                <w:sz w:val="22"/>
                <w:szCs w:val="22"/>
                <w:lang w:val="en-US"/>
              </w:rPr>
              <w:t>10</w:t>
            </w:r>
            <w:r>
              <w:rPr>
                <w:rFonts w:ascii="GHEA Grapalat" w:hAnsi="GHEA Grapalat"/>
                <w:sz w:val="22"/>
                <w:szCs w:val="22"/>
                <w:lang w:val="en-US"/>
              </w:rPr>
              <w:t>+</w:t>
            </w:r>
            <w:r>
              <w:rPr>
                <w:rFonts w:ascii="GHEA Grapalat" w:hAnsi="GHEA Grapalat"/>
                <w:sz w:val="22"/>
                <w:szCs w:val="22"/>
                <w:lang w:val="en-US"/>
              </w:rPr>
              <w:t>10</w:t>
            </w:r>
          </w:p>
        </w:tc>
      </w:tr>
      <w:tr w:rsidR="008A52F8" w:rsidRPr="009044F1" w:rsidTr="002B1527">
        <w:trPr>
          <w:jc w:val="center"/>
        </w:trPr>
        <w:tc>
          <w:tcPr>
            <w:tcW w:w="1530" w:type="dxa"/>
            <w:vAlign w:val="center"/>
          </w:tcPr>
          <w:p w:rsidR="008A52F8" w:rsidRPr="00BB26A9" w:rsidRDefault="008A52F8" w:rsidP="00051703">
            <w:pPr>
              <w:rPr>
                <w:rFonts w:ascii="Sylfaen" w:hAnsi="Sylfaen"/>
                <w:sz w:val="18"/>
                <w:szCs w:val="18"/>
              </w:rPr>
            </w:pPr>
            <w:r w:rsidRPr="00BB26A9">
              <w:rPr>
                <w:rFonts w:ascii="Sylfaen" w:hAnsi="Sylfaen"/>
                <w:sz w:val="18"/>
                <w:szCs w:val="18"/>
              </w:rPr>
              <w:t>46</w:t>
            </w:r>
          </w:p>
        </w:tc>
        <w:tc>
          <w:tcPr>
            <w:tcW w:w="1246" w:type="dxa"/>
          </w:tcPr>
          <w:p w:rsidR="008A52F8" w:rsidRPr="00621D0F" w:rsidRDefault="008A52F8" w:rsidP="002B1527">
            <w:pPr>
              <w:pStyle w:val="23"/>
              <w:spacing w:line="240" w:lineRule="auto"/>
              <w:ind w:firstLine="0"/>
              <w:jc w:val="center"/>
              <w:rPr>
                <w:rFonts w:ascii="GHEA Grapalat" w:hAnsi="GHEA Grapalat"/>
                <w:lang w:val="en-US"/>
              </w:rPr>
            </w:pPr>
          </w:p>
        </w:tc>
        <w:tc>
          <w:tcPr>
            <w:tcW w:w="6458" w:type="dxa"/>
          </w:tcPr>
          <w:p w:rsidR="008A52F8" w:rsidRPr="003C5A08" w:rsidRDefault="003C5A0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Лизиноприл+амлодипин</w:t>
            </w:r>
            <w:proofErr w:type="spellEnd"/>
            <w:r>
              <w:rPr>
                <w:rFonts w:ascii="GHEA Grapalat" w:hAnsi="GHEA Grapalat"/>
                <w:sz w:val="22"/>
                <w:szCs w:val="22"/>
                <w:lang w:val="en-US"/>
              </w:rPr>
              <w:t xml:space="preserve"> 10+5</w:t>
            </w:r>
          </w:p>
        </w:tc>
      </w:tr>
      <w:tr w:rsidR="008A52F8" w:rsidRPr="009044F1" w:rsidTr="002B1527">
        <w:trPr>
          <w:jc w:val="center"/>
        </w:trPr>
        <w:tc>
          <w:tcPr>
            <w:tcW w:w="1530" w:type="dxa"/>
            <w:vAlign w:val="center"/>
          </w:tcPr>
          <w:p w:rsidR="008A52F8" w:rsidRPr="00BB26A9" w:rsidRDefault="008A52F8" w:rsidP="00051703">
            <w:pPr>
              <w:rPr>
                <w:rFonts w:ascii="Sylfaen" w:hAnsi="Sylfaen"/>
                <w:sz w:val="18"/>
                <w:szCs w:val="18"/>
              </w:rPr>
            </w:pPr>
            <w:r w:rsidRPr="00BB26A9">
              <w:rPr>
                <w:rFonts w:ascii="Sylfaen" w:hAnsi="Sylfaen"/>
                <w:sz w:val="18"/>
                <w:szCs w:val="18"/>
              </w:rPr>
              <w:t>47</w:t>
            </w:r>
          </w:p>
        </w:tc>
        <w:tc>
          <w:tcPr>
            <w:tcW w:w="1246" w:type="dxa"/>
          </w:tcPr>
          <w:p w:rsidR="008A52F8" w:rsidRPr="00621D0F" w:rsidRDefault="008A52F8" w:rsidP="002B1527">
            <w:pPr>
              <w:pStyle w:val="23"/>
              <w:spacing w:line="240" w:lineRule="auto"/>
              <w:ind w:firstLine="0"/>
              <w:jc w:val="center"/>
              <w:rPr>
                <w:rFonts w:ascii="GHEA Grapalat" w:hAnsi="GHEA Grapalat"/>
                <w:lang w:val="en-US"/>
              </w:rPr>
            </w:pPr>
          </w:p>
        </w:tc>
        <w:tc>
          <w:tcPr>
            <w:tcW w:w="6458" w:type="dxa"/>
          </w:tcPr>
          <w:p w:rsidR="008A52F8" w:rsidRPr="009244FA" w:rsidRDefault="003C5A08" w:rsidP="003C5A08">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Лизиноприл+</w:t>
            </w:r>
            <w:r>
              <w:rPr>
                <w:rFonts w:ascii="GHEA Grapalat" w:hAnsi="GHEA Grapalat"/>
                <w:sz w:val="22"/>
                <w:szCs w:val="22"/>
                <w:lang w:val="en-US"/>
              </w:rPr>
              <w:t>амлодипин</w:t>
            </w:r>
            <w:proofErr w:type="spellEnd"/>
            <w:r>
              <w:rPr>
                <w:rFonts w:ascii="GHEA Grapalat" w:hAnsi="GHEA Grapalat"/>
                <w:sz w:val="22"/>
                <w:szCs w:val="22"/>
                <w:lang w:val="en-US"/>
              </w:rPr>
              <w:t xml:space="preserve"> 2</w:t>
            </w:r>
            <w:r>
              <w:rPr>
                <w:rFonts w:ascii="GHEA Grapalat" w:hAnsi="GHEA Grapalat"/>
                <w:sz w:val="22"/>
                <w:szCs w:val="22"/>
                <w:lang w:val="en-US"/>
              </w:rPr>
              <w:t>0+</w:t>
            </w:r>
            <w:r>
              <w:rPr>
                <w:rFonts w:ascii="GHEA Grapalat" w:hAnsi="GHEA Grapalat"/>
                <w:sz w:val="22"/>
                <w:szCs w:val="22"/>
                <w:lang w:val="en-US"/>
              </w:rPr>
              <w:t>10</w:t>
            </w:r>
          </w:p>
        </w:tc>
      </w:tr>
      <w:tr w:rsidR="008A52F8" w:rsidRPr="009044F1" w:rsidTr="002B1527">
        <w:trPr>
          <w:jc w:val="center"/>
        </w:trPr>
        <w:tc>
          <w:tcPr>
            <w:tcW w:w="1530" w:type="dxa"/>
            <w:vAlign w:val="center"/>
          </w:tcPr>
          <w:p w:rsidR="008A52F8" w:rsidRPr="00BB26A9" w:rsidRDefault="008A52F8" w:rsidP="00051703">
            <w:pPr>
              <w:rPr>
                <w:rFonts w:ascii="Sylfaen" w:hAnsi="Sylfaen"/>
                <w:sz w:val="18"/>
                <w:szCs w:val="18"/>
              </w:rPr>
            </w:pPr>
            <w:r w:rsidRPr="00BB26A9">
              <w:rPr>
                <w:rFonts w:ascii="Sylfaen" w:hAnsi="Sylfaen"/>
                <w:sz w:val="18"/>
                <w:szCs w:val="18"/>
              </w:rPr>
              <w:t>48</w:t>
            </w:r>
          </w:p>
        </w:tc>
        <w:tc>
          <w:tcPr>
            <w:tcW w:w="1246" w:type="dxa"/>
          </w:tcPr>
          <w:p w:rsidR="008A52F8" w:rsidRPr="00A71D81" w:rsidRDefault="008A52F8" w:rsidP="002B1527">
            <w:pPr>
              <w:pStyle w:val="23"/>
              <w:spacing w:line="240" w:lineRule="auto"/>
              <w:ind w:firstLine="0"/>
              <w:jc w:val="center"/>
              <w:rPr>
                <w:rFonts w:ascii="GHEA Grapalat" w:hAnsi="GHEA Grapalat"/>
              </w:rPr>
            </w:pPr>
          </w:p>
        </w:tc>
        <w:tc>
          <w:tcPr>
            <w:tcW w:w="6458" w:type="dxa"/>
          </w:tcPr>
          <w:p w:rsidR="008A52F8" w:rsidRPr="003C5A08" w:rsidRDefault="003C5A0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Фуроседмид</w:t>
            </w:r>
            <w:proofErr w:type="spellEnd"/>
            <w:r>
              <w:rPr>
                <w:rFonts w:ascii="GHEA Grapalat" w:hAnsi="GHEA Grapalat"/>
                <w:sz w:val="22"/>
                <w:szCs w:val="22"/>
                <w:lang w:val="en-US"/>
              </w:rPr>
              <w:t xml:space="preserve"> 40</w:t>
            </w:r>
          </w:p>
        </w:tc>
      </w:tr>
      <w:tr w:rsidR="008A52F8" w:rsidRPr="009044F1" w:rsidTr="002B1527">
        <w:trPr>
          <w:jc w:val="center"/>
        </w:trPr>
        <w:tc>
          <w:tcPr>
            <w:tcW w:w="1530" w:type="dxa"/>
            <w:vAlign w:val="center"/>
          </w:tcPr>
          <w:p w:rsidR="008A52F8" w:rsidRPr="00BB26A9" w:rsidRDefault="008A52F8" w:rsidP="00051703">
            <w:pPr>
              <w:rPr>
                <w:rFonts w:ascii="Sylfaen" w:hAnsi="Sylfaen"/>
                <w:sz w:val="18"/>
                <w:szCs w:val="18"/>
              </w:rPr>
            </w:pPr>
            <w:r w:rsidRPr="00BB26A9">
              <w:rPr>
                <w:rFonts w:ascii="Sylfaen" w:hAnsi="Sylfaen"/>
                <w:sz w:val="18"/>
                <w:szCs w:val="18"/>
              </w:rPr>
              <w:t>49</w:t>
            </w:r>
          </w:p>
        </w:tc>
        <w:tc>
          <w:tcPr>
            <w:tcW w:w="1246" w:type="dxa"/>
          </w:tcPr>
          <w:p w:rsidR="008A52F8" w:rsidRPr="00A71D81" w:rsidRDefault="008A52F8" w:rsidP="002B1527">
            <w:pPr>
              <w:pStyle w:val="23"/>
              <w:spacing w:line="240" w:lineRule="auto"/>
              <w:ind w:firstLine="0"/>
              <w:jc w:val="center"/>
              <w:rPr>
                <w:rFonts w:ascii="GHEA Grapalat" w:hAnsi="GHEA Grapalat"/>
              </w:rPr>
            </w:pPr>
          </w:p>
        </w:tc>
        <w:tc>
          <w:tcPr>
            <w:tcW w:w="6458" w:type="dxa"/>
          </w:tcPr>
          <w:p w:rsidR="008A52F8" w:rsidRPr="003C5A08" w:rsidRDefault="003C5A0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Спиролактон</w:t>
            </w:r>
            <w:proofErr w:type="spellEnd"/>
            <w:r>
              <w:rPr>
                <w:rFonts w:ascii="GHEA Grapalat" w:hAnsi="GHEA Grapalat"/>
                <w:sz w:val="22"/>
                <w:szCs w:val="22"/>
                <w:lang w:val="en-US"/>
              </w:rPr>
              <w:t xml:space="preserve"> 50</w:t>
            </w:r>
          </w:p>
        </w:tc>
      </w:tr>
      <w:tr w:rsidR="008A52F8" w:rsidRPr="009044F1" w:rsidTr="002B1527">
        <w:trPr>
          <w:jc w:val="center"/>
        </w:trPr>
        <w:tc>
          <w:tcPr>
            <w:tcW w:w="1530" w:type="dxa"/>
            <w:vAlign w:val="center"/>
          </w:tcPr>
          <w:p w:rsidR="008A52F8" w:rsidRPr="00BB26A9" w:rsidRDefault="008A52F8" w:rsidP="00051703">
            <w:pPr>
              <w:rPr>
                <w:rFonts w:ascii="Sylfaen" w:hAnsi="Sylfaen"/>
                <w:sz w:val="18"/>
                <w:szCs w:val="18"/>
              </w:rPr>
            </w:pPr>
            <w:r w:rsidRPr="00BB26A9">
              <w:rPr>
                <w:rFonts w:ascii="Sylfaen" w:hAnsi="Sylfaen"/>
                <w:sz w:val="18"/>
                <w:szCs w:val="18"/>
              </w:rPr>
              <w:t>50</w:t>
            </w:r>
          </w:p>
        </w:tc>
        <w:tc>
          <w:tcPr>
            <w:tcW w:w="1246" w:type="dxa"/>
          </w:tcPr>
          <w:p w:rsidR="008A52F8" w:rsidRPr="00A71D81" w:rsidRDefault="008A52F8" w:rsidP="002B1527">
            <w:pPr>
              <w:pStyle w:val="23"/>
              <w:spacing w:line="240" w:lineRule="auto"/>
              <w:ind w:firstLine="0"/>
              <w:jc w:val="center"/>
              <w:rPr>
                <w:rFonts w:ascii="GHEA Grapalat" w:hAnsi="GHEA Grapalat"/>
              </w:rPr>
            </w:pPr>
          </w:p>
        </w:tc>
        <w:tc>
          <w:tcPr>
            <w:tcW w:w="6458" w:type="dxa"/>
          </w:tcPr>
          <w:p w:rsidR="008A52F8" w:rsidRPr="003C5A08" w:rsidRDefault="003C5A0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Ацетилсалицил</w:t>
            </w:r>
            <w:proofErr w:type="spellEnd"/>
            <w:r>
              <w:rPr>
                <w:rFonts w:ascii="GHEA Grapalat" w:hAnsi="GHEA Grapalat"/>
                <w:sz w:val="22"/>
                <w:szCs w:val="22"/>
                <w:lang w:val="en-US"/>
              </w:rPr>
              <w:t xml:space="preserve">. </w:t>
            </w:r>
            <w:proofErr w:type="spellStart"/>
            <w:r>
              <w:rPr>
                <w:rFonts w:ascii="GHEA Grapalat" w:hAnsi="GHEA Grapalat"/>
                <w:sz w:val="22"/>
                <w:szCs w:val="22"/>
                <w:lang w:val="en-US"/>
              </w:rPr>
              <w:t>Кислата</w:t>
            </w:r>
            <w:proofErr w:type="spellEnd"/>
            <w:r>
              <w:rPr>
                <w:rFonts w:ascii="GHEA Grapalat" w:hAnsi="GHEA Grapalat"/>
                <w:sz w:val="22"/>
                <w:szCs w:val="22"/>
                <w:lang w:val="en-US"/>
              </w:rPr>
              <w:t xml:space="preserve"> 75</w:t>
            </w:r>
          </w:p>
        </w:tc>
      </w:tr>
      <w:tr w:rsidR="008A52F8" w:rsidRPr="009044F1" w:rsidTr="002B1527">
        <w:trPr>
          <w:jc w:val="center"/>
        </w:trPr>
        <w:tc>
          <w:tcPr>
            <w:tcW w:w="1530" w:type="dxa"/>
            <w:vAlign w:val="center"/>
          </w:tcPr>
          <w:p w:rsidR="008A52F8" w:rsidRPr="00BB26A9" w:rsidRDefault="008A52F8" w:rsidP="00051703">
            <w:pPr>
              <w:rPr>
                <w:rFonts w:ascii="Sylfaen" w:hAnsi="Sylfaen"/>
                <w:sz w:val="18"/>
                <w:szCs w:val="18"/>
              </w:rPr>
            </w:pPr>
            <w:r w:rsidRPr="00BB26A9">
              <w:rPr>
                <w:rFonts w:ascii="Sylfaen" w:hAnsi="Sylfaen"/>
                <w:sz w:val="18"/>
                <w:szCs w:val="18"/>
              </w:rPr>
              <w:t>51</w:t>
            </w:r>
          </w:p>
        </w:tc>
        <w:tc>
          <w:tcPr>
            <w:tcW w:w="1246" w:type="dxa"/>
          </w:tcPr>
          <w:p w:rsidR="008A52F8" w:rsidRPr="00A71D81" w:rsidRDefault="008A52F8" w:rsidP="002B1527">
            <w:pPr>
              <w:pStyle w:val="23"/>
              <w:spacing w:line="240" w:lineRule="auto"/>
              <w:ind w:firstLine="0"/>
              <w:jc w:val="center"/>
              <w:rPr>
                <w:rFonts w:ascii="GHEA Grapalat" w:hAnsi="GHEA Grapalat"/>
              </w:rPr>
            </w:pPr>
          </w:p>
        </w:tc>
        <w:tc>
          <w:tcPr>
            <w:tcW w:w="6458" w:type="dxa"/>
          </w:tcPr>
          <w:p w:rsidR="008A52F8" w:rsidRPr="009244FA" w:rsidRDefault="003C5A08" w:rsidP="002B1527">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Ацетилсалицил</w:t>
            </w:r>
            <w:proofErr w:type="spellEnd"/>
            <w:r>
              <w:rPr>
                <w:rFonts w:ascii="GHEA Grapalat" w:hAnsi="GHEA Grapalat"/>
                <w:sz w:val="22"/>
                <w:szCs w:val="22"/>
                <w:lang w:val="en-US"/>
              </w:rPr>
              <w:t xml:space="preserve">. </w:t>
            </w:r>
            <w:proofErr w:type="spellStart"/>
            <w:r>
              <w:rPr>
                <w:rFonts w:ascii="GHEA Grapalat" w:hAnsi="GHEA Grapalat"/>
                <w:sz w:val="22"/>
                <w:szCs w:val="22"/>
                <w:lang w:val="en-US"/>
              </w:rPr>
              <w:t>Кислата</w:t>
            </w:r>
            <w:proofErr w:type="spellEnd"/>
            <w:r>
              <w:rPr>
                <w:rFonts w:ascii="GHEA Grapalat" w:hAnsi="GHEA Grapalat"/>
                <w:sz w:val="22"/>
                <w:szCs w:val="22"/>
                <w:lang w:val="en-US"/>
              </w:rPr>
              <w:t xml:space="preserve"> </w:t>
            </w:r>
            <w:r>
              <w:rPr>
                <w:rFonts w:ascii="GHEA Grapalat" w:hAnsi="GHEA Grapalat"/>
                <w:sz w:val="22"/>
                <w:szCs w:val="22"/>
                <w:lang w:val="en-US"/>
              </w:rPr>
              <w:t>100</w:t>
            </w:r>
          </w:p>
        </w:tc>
      </w:tr>
      <w:tr w:rsidR="008A52F8" w:rsidRPr="009044F1" w:rsidTr="002B1527">
        <w:trPr>
          <w:jc w:val="center"/>
        </w:trPr>
        <w:tc>
          <w:tcPr>
            <w:tcW w:w="1530" w:type="dxa"/>
            <w:vAlign w:val="center"/>
          </w:tcPr>
          <w:p w:rsidR="008A52F8" w:rsidRPr="00BB26A9" w:rsidRDefault="008A52F8" w:rsidP="00051703">
            <w:pPr>
              <w:rPr>
                <w:rFonts w:ascii="Sylfaen" w:hAnsi="Sylfaen"/>
                <w:sz w:val="18"/>
                <w:szCs w:val="18"/>
              </w:rPr>
            </w:pPr>
            <w:r w:rsidRPr="00BB26A9">
              <w:rPr>
                <w:rFonts w:ascii="Sylfaen" w:hAnsi="Sylfaen"/>
                <w:sz w:val="18"/>
                <w:szCs w:val="18"/>
              </w:rPr>
              <w:t>52</w:t>
            </w:r>
          </w:p>
        </w:tc>
        <w:tc>
          <w:tcPr>
            <w:tcW w:w="1246" w:type="dxa"/>
          </w:tcPr>
          <w:p w:rsidR="008A52F8" w:rsidRPr="00A71D81" w:rsidRDefault="008A52F8" w:rsidP="002B1527">
            <w:pPr>
              <w:pStyle w:val="23"/>
              <w:spacing w:line="240" w:lineRule="auto"/>
              <w:ind w:firstLine="0"/>
              <w:jc w:val="center"/>
              <w:rPr>
                <w:rFonts w:ascii="GHEA Grapalat" w:hAnsi="GHEA Grapalat"/>
              </w:rPr>
            </w:pPr>
          </w:p>
        </w:tc>
        <w:tc>
          <w:tcPr>
            <w:tcW w:w="6458" w:type="dxa"/>
          </w:tcPr>
          <w:p w:rsidR="008A52F8" w:rsidRPr="003C5A08" w:rsidRDefault="003C5A0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Симвастатин</w:t>
            </w:r>
            <w:proofErr w:type="spellEnd"/>
            <w:r>
              <w:rPr>
                <w:rFonts w:ascii="GHEA Grapalat" w:hAnsi="GHEA Grapalat"/>
                <w:sz w:val="22"/>
                <w:szCs w:val="22"/>
                <w:lang w:val="en-US"/>
              </w:rPr>
              <w:t xml:space="preserve"> 40</w:t>
            </w:r>
          </w:p>
        </w:tc>
      </w:tr>
      <w:tr w:rsidR="008A52F8" w:rsidRPr="009044F1" w:rsidTr="002B1527">
        <w:trPr>
          <w:jc w:val="center"/>
        </w:trPr>
        <w:tc>
          <w:tcPr>
            <w:tcW w:w="1530" w:type="dxa"/>
            <w:vAlign w:val="center"/>
          </w:tcPr>
          <w:p w:rsidR="008A52F8" w:rsidRPr="00BB26A9" w:rsidRDefault="008A52F8" w:rsidP="00051703">
            <w:pPr>
              <w:rPr>
                <w:rFonts w:ascii="Sylfaen" w:hAnsi="Sylfaen"/>
                <w:sz w:val="18"/>
                <w:szCs w:val="18"/>
              </w:rPr>
            </w:pPr>
            <w:r w:rsidRPr="00BB26A9">
              <w:rPr>
                <w:rFonts w:ascii="Sylfaen" w:hAnsi="Sylfaen"/>
                <w:sz w:val="18"/>
                <w:szCs w:val="18"/>
              </w:rPr>
              <w:t>53</w:t>
            </w:r>
          </w:p>
        </w:tc>
        <w:tc>
          <w:tcPr>
            <w:tcW w:w="1246" w:type="dxa"/>
          </w:tcPr>
          <w:p w:rsidR="008A52F8" w:rsidRPr="00C07E25" w:rsidRDefault="008A52F8" w:rsidP="002B1527">
            <w:pPr>
              <w:pStyle w:val="23"/>
              <w:spacing w:line="240" w:lineRule="auto"/>
              <w:ind w:firstLine="0"/>
              <w:jc w:val="center"/>
              <w:rPr>
                <w:rFonts w:ascii="GHEA Grapalat" w:hAnsi="GHEA Grapalat"/>
              </w:rPr>
            </w:pPr>
          </w:p>
        </w:tc>
        <w:tc>
          <w:tcPr>
            <w:tcW w:w="6458" w:type="dxa"/>
          </w:tcPr>
          <w:p w:rsidR="008A52F8" w:rsidRPr="003C5A08" w:rsidRDefault="003C5A0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Симвастатин</w:t>
            </w:r>
            <w:proofErr w:type="spellEnd"/>
            <w:r>
              <w:rPr>
                <w:rFonts w:ascii="GHEA Grapalat" w:hAnsi="GHEA Grapalat"/>
                <w:sz w:val="22"/>
                <w:szCs w:val="22"/>
                <w:lang w:val="en-US"/>
              </w:rPr>
              <w:t xml:space="preserve"> 20</w:t>
            </w:r>
          </w:p>
        </w:tc>
      </w:tr>
      <w:tr w:rsidR="008A52F8" w:rsidRPr="009044F1" w:rsidTr="002B1527">
        <w:trPr>
          <w:jc w:val="center"/>
        </w:trPr>
        <w:tc>
          <w:tcPr>
            <w:tcW w:w="1530" w:type="dxa"/>
            <w:vAlign w:val="center"/>
          </w:tcPr>
          <w:p w:rsidR="008A52F8" w:rsidRPr="00BB26A9" w:rsidRDefault="008A52F8" w:rsidP="00051703">
            <w:pPr>
              <w:rPr>
                <w:rFonts w:ascii="Sylfaen" w:hAnsi="Sylfaen"/>
                <w:sz w:val="18"/>
                <w:szCs w:val="18"/>
              </w:rPr>
            </w:pPr>
            <w:r w:rsidRPr="00BB26A9">
              <w:rPr>
                <w:rFonts w:ascii="Sylfaen" w:hAnsi="Sylfaen"/>
                <w:sz w:val="18"/>
                <w:szCs w:val="18"/>
              </w:rPr>
              <w:t>54</w:t>
            </w:r>
          </w:p>
        </w:tc>
        <w:tc>
          <w:tcPr>
            <w:tcW w:w="1246" w:type="dxa"/>
          </w:tcPr>
          <w:p w:rsidR="008A52F8" w:rsidRPr="00A71D81" w:rsidRDefault="008A52F8" w:rsidP="002B1527">
            <w:pPr>
              <w:pStyle w:val="23"/>
              <w:spacing w:line="240" w:lineRule="auto"/>
              <w:ind w:firstLine="0"/>
              <w:jc w:val="center"/>
              <w:rPr>
                <w:rFonts w:ascii="GHEA Grapalat" w:hAnsi="GHEA Grapalat"/>
              </w:rPr>
            </w:pPr>
          </w:p>
        </w:tc>
        <w:tc>
          <w:tcPr>
            <w:tcW w:w="6458" w:type="dxa"/>
          </w:tcPr>
          <w:p w:rsidR="008A52F8" w:rsidRPr="003C5A08" w:rsidRDefault="003C5A0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Аторвастатин</w:t>
            </w:r>
            <w:proofErr w:type="spellEnd"/>
            <w:r>
              <w:rPr>
                <w:rFonts w:ascii="GHEA Grapalat" w:hAnsi="GHEA Grapalat"/>
                <w:sz w:val="22"/>
                <w:szCs w:val="22"/>
                <w:lang w:val="en-US"/>
              </w:rPr>
              <w:t xml:space="preserve"> 20</w:t>
            </w:r>
          </w:p>
        </w:tc>
      </w:tr>
      <w:tr w:rsidR="003C5A08" w:rsidRPr="009044F1" w:rsidTr="002B1527">
        <w:trPr>
          <w:jc w:val="center"/>
        </w:trPr>
        <w:tc>
          <w:tcPr>
            <w:tcW w:w="1530" w:type="dxa"/>
            <w:vAlign w:val="center"/>
          </w:tcPr>
          <w:p w:rsidR="003C5A08" w:rsidRPr="00BB26A9" w:rsidRDefault="003C5A08" w:rsidP="00051703">
            <w:pPr>
              <w:rPr>
                <w:rFonts w:ascii="Sylfaen" w:hAnsi="Sylfaen"/>
                <w:sz w:val="18"/>
                <w:szCs w:val="18"/>
              </w:rPr>
            </w:pPr>
            <w:r w:rsidRPr="00BB26A9">
              <w:rPr>
                <w:rFonts w:ascii="Sylfaen" w:hAnsi="Sylfaen"/>
                <w:sz w:val="18"/>
                <w:szCs w:val="18"/>
              </w:rPr>
              <w:t>55</w:t>
            </w:r>
          </w:p>
        </w:tc>
        <w:tc>
          <w:tcPr>
            <w:tcW w:w="1246" w:type="dxa"/>
          </w:tcPr>
          <w:p w:rsidR="003C5A08" w:rsidRPr="00C07E25" w:rsidRDefault="003C5A08" w:rsidP="002B1527">
            <w:pPr>
              <w:pStyle w:val="23"/>
              <w:spacing w:line="240" w:lineRule="auto"/>
              <w:ind w:firstLine="0"/>
              <w:jc w:val="center"/>
              <w:rPr>
                <w:rFonts w:ascii="GHEA Grapalat" w:hAnsi="GHEA Grapalat"/>
              </w:rPr>
            </w:pPr>
          </w:p>
        </w:tc>
        <w:tc>
          <w:tcPr>
            <w:tcW w:w="6458" w:type="dxa"/>
          </w:tcPr>
          <w:p w:rsidR="003C5A08" w:rsidRPr="003C5A08" w:rsidRDefault="003C5A08" w:rsidP="003C5A08">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Аторвастатин</w:t>
            </w:r>
            <w:proofErr w:type="spellEnd"/>
            <w:r>
              <w:rPr>
                <w:rFonts w:ascii="GHEA Grapalat" w:hAnsi="GHEA Grapalat"/>
                <w:sz w:val="22"/>
                <w:szCs w:val="22"/>
                <w:lang w:val="en-US"/>
              </w:rPr>
              <w:t xml:space="preserve"> 40</w:t>
            </w:r>
          </w:p>
        </w:tc>
      </w:tr>
      <w:tr w:rsidR="003C5A08" w:rsidRPr="009044F1" w:rsidTr="002B1527">
        <w:trPr>
          <w:jc w:val="center"/>
        </w:trPr>
        <w:tc>
          <w:tcPr>
            <w:tcW w:w="1530" w:type="dxa"/>
            <w:vAlign w:val="center"/>
          </w:tcPr>
          <w:p w:rsidR="003C5A08" w:rsidRPr="00BB26A9" w:rsidRDefault="003C5A08" w:rsidP="00051703">
            <w:pPr>
              <w:rPr>
                <w:rFonts w:ascii="Sylfaen" w:hAnsi="Sylfaen"/>
                <w:sz w:val="18"/>
                <w:szCs w:val="18"/>
              </w:rPr>
            </w:pPr>
            <w:r w:rsidRPr="00BB26A9">
              <w:rPr>
                <w:rFonts w:ascii="Sylfaen" w:hAnsi="Sylfaen"/>
                <w:sz w:val="18"/>
                <w:szCs w:val="18"/>
              </w:rPr>
              <w:t>56</w:t>
            </w:r>
          </w:p>
        </w:tc>
        <w:tc>
          <w:tcPr>
            <w:tcW w:w="1246" w:type="dxa"/>
          </w:tcPr>
          <w:p w:rsidR="003C5A08" w:rsidRPr="00A71D81" w:rsidRDefault="003C5A08" w:rsidP="002B1527">
            <w:pPr>
              <w:pStyle w:val="23"/>
              <w:spacing w:line="240" w:lineRule="auto"/>
              <w:ind w:firstLine="0"/>
              <w:jc w:val="center"/>
              <w:rPr>
                <w:rFonts w:ascii="GHEA Grapalat" w:hAnsi="GHEA Grapalat"/>
              </w:rPr>
            </w:pPr>
          </w:p>
        </w:tc>
        <w:tc>
          <w:tcPr>
            <w:tcW w:w="6458" w:type="dxa"/>
          </w:tcPr>
          <w:p w:rsidR="003C5A08" w:rsidRPr="003C5A08" w:rsidRDefault="003C5A0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Повидон</w:t>
            </w:r>
            <w:proofErr w:type="spellEnd"/>
            <w:r>
              <w:rPr>
                <w:rFonts w:ascii="GHEA Grapalat" w:hAnsi="GHEA Grapalat"/>
                <w:sz w:val="22"/>
                <w:szCs w:val="22"/>
                <w:lang w:val="en-US"/>
              </w:rPr>
              <w:t xml:space="preserve"> 10%</w:t>
            </w:r>
          </w:p>
        </w:tc>
      </w:tr>
      <w:tr w:rsidR="003C5A08" w:rsidRPr="009044F1" w:rsidTr="002B1527">
        <w:trPr>
          <w:jc w:val="center"/>
        </w:trPr>
        <w:tc>
          <w:tcPr>
            <w:tcW w:w="1530" w:type="dxa"/>
            <w:vAlign w:val="center"/>
          </w:tcPr>
          <w:p w:rsidR="003C5A08" w:rsidRPr="00BB26A9" w:rsidRDefault="003C5A08" w:rsidP="00051703">
            <w:pPr>
              <w:rPr>
                <w:rFonts w:ascii="Sylfaen" w:hAnsi="Sylfaen"/>
                <w:sz w:val="18"/>
                <w:szCs w:val="18"/>
              </w:rPr>
            </w:pPr>
            <w:r w:rsidRPr="00BB26A9">
              <w:rPr>
                <w:rFonts w:ascii="Sylfaen" w:hAnsi="Sylfaen"/>
                <w:sz w:val="18"/>
                <w:szCs w:val="18"/>
              </w:rPr>
              <w:t>57</w:t>
            </w:r>
          </w:p>
        </w:tc>
        <w:tc>
          <w:tcPr>
            <w:tcW w:w="1246" w:type="dxa"/>
          </w:tcPr>
          <w:p w:rsidR="003C5A08" w:rsidRPr="00C07E25" w:rsidRDefault="003C5A08" w:rsidP="002B1527">
            <w:pPr>
              <w:pStyle w:val="23"/>
              <w:spacing w:line="240" w:lineRule="auto"/>
              <w:ind w:firstLine="0"/>
              <w:jc w:val="center"/>
              <w:rPr>
                <w:rFonts w:ascii="GHEA Grapalat" w:hAnsi="GHEA Grapalat"/>
              </w:rPr>
            </w:pPr>
          </w:p>
        </w:tc>
        <w:tc>
          <w:tcPr>
            <w:tcW w:w="6458" w:type="dxa"/>
          </w:tcPr>
          <w:p w:rsidR="003C5A08" w:rsidRPr="003C5A08" w:rsidRDefault="003C5A0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Омепразол</w:t>
            </w:r>
            <w:proofErr w:type="spellEnd"/>
            <w:r>
              <w:rPr>
                <w:rFonts w:ascii="GHEA Grapalat" w:hAnsi="GHEA Grapalat"/>
                <w:sz w:val="22"/>
                <w:szCs w:val="22"/>
                <w:lang w:val="en-US"/>
              </w:rPr>
              <w:t xml:space="preserve"> 20</w:t>
            </w:r>
          </w:p>
        </w:tc>
      </w:tr>
      <w:tr w:rsidR="003C5A08" w:rsidRPr="009044F1" w:rsidTr="002B1527">
        <w:trPr>
          <w:jc w:val="center"/>
        </w:trPr>
        <w:tc>
          <w:tcPr>
            <w:tcW w:w="1530" w:type="dxa"/>
            <w:vAlign w:val="center"/>
          </w:tcPr>
          <w:p w:rsidR="003C5A08" w:rsidRPr="00BB26A9" w:rsidRDefault="003C5A08" w:rsidP="00051703">
            <w:pPr>
              <w:rPr>
                <w:rFonts w:ascii="Sylfaen" w:hAnsi="Sylfaen"/>
                <w:sz w:val="18"/>
                <w:szCs w:val="18"/>
              </w:rPr>
            </w:pPr>
            <w:r w:rsidRPr="00BB26A9">
              <w:rPr>
                <w:rFonts w:ascii="Sylfaen" w:hAnsi="Sylfaen"/>
                <w:sz w:val="18"/>
                <w:szCs w:val="18"/>
              </w:rPr>
              <w:lastRenderedPageBreak/>
              <w:t>58</w:t>
            </w:r>
          </w:p>
        </w:tc>
        <w:tc>
          <w:tcPr>
            <w:tcW w:w="1246" w:type="dxa"/>
          </w:tcPr>
          <w:p w:rsidR="003C5A08" w:rsidRPr="00A71D81" w:rsidRDefault="003C5A08" w:rsidP="002B1527">
            <w:pPr>
              <w:pStyle w:val="23"/>
              <w:spacing w:line="240" w:lineRule="auto"/>
              <w:ind w:firstLine="0"/>
              <w:jc w:val="center"/>
              <w:rPr>
                <w:rFonts w:ascii="GHEA Grapalat" w:hAnsi="GHEA Grapalat"/>
              </w:rPr>
            </w:pPr>
          </w:p>
        </w:tc>
        <w:tc>
          <w:tcPr>
            <w:tcW w:w="6458" w:type="dxa"/>
          </w:tcPr>
          <w:p w:rsidR="003C5A08" w:rsidRPr="003C5A08" w:rsidRDefault="003C5A08"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Пантопразол</w:t>
            </w:r>
            <w:proofErr w:type="spellEnd"/>
            <w:r>
              <w:rPr>
                <w:rFonts w:ascii="GHEA Grapalat" w:hAnsi="GHEA Grapalat"/>
                <w:sz w:val="22"/>
                <w:szCs w:val="22"/>
                <w:lang w:val="en-US"/>
              </w:rPr>
              <w:t xml:space="preserve"> 40</w:t>
            </w:r>
          </w:p>
        </w:tc>
      </w:tr>
      <w:tr w:rsidR="003C5A08" w:rsidRPr="009044F1" w:rsidTr="002B1527">
        <w:trPr>
          <w:jc w:val="center"/>
        </w:trPr>
        <w:tc>
          <w:tcPr>
            <w:tcW w:w="1530" w:type="dxa"/>
            <w:vAlign w:val="center"/>
          </w:tcPr>
          <w:p w:rsidR="003C5A08" w:rsidRPr="00BB26A9" w:rsidRDefault="003C5A08" w:rsidP="00051703">
            <w:pPr>
              <w:rPr>
                <w:rFonts w:ascii="Sylfaen" w:hAnsi="Sylfaen"/>
                <w:sz w:val="18"/>
                <w:szCs w:val="18"/>
              </w:rPr>
            </w:pPr>
            <w:r w:rsidRPr="00BB26A9">
              <w:rPr>
                <w:rFonts w:ascii="Sylfaen" w:hAnsi="Sylfaen"/>
                <w:sz w:val="18"/>
                <w:szCs w:val="18"/>
              </w:rPr>
              <w:t>59</w:t>
            </w:r>
          </w:p>
        </w:tc>
        <w:tc>
          <w:tcPr>
            <w:tcW w:w="1246" w:type="dxa"/>
          </w:tcPr>
          <w:p w:rsidR="003C5A08" w:rsidRPr="00C07E25" w:rsidRDefault="003C5A08" w:rsidP="002B1527">
            <w:pPr>
              <w:pStyle w:val="23"/>
              <w:spacing w:line="240" w:lineRule="auto"/>
              <w:ind w:firstLine="0"/>
              <w:jc w:val="center"/>
              <w:rPr>
                <w:rFonts w:ascii="GHEA Grapalat" w:hAnsi="GHEA Grapalat"/>
              </w:rPr>
            </w:pPr>
          </w:p>
        </w:tc>
        <w:tc>
          <w:tcPr>
            <w:tcW w:w="6458" w:type="dxa"/>
          </w:tcPr>
          <w:p w:rsidR="003C5A08" w:rsidRPr="00277383" w:rsidRDefault="00277383"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Дротаверин</w:t>
            </w:r>
            <w:proofErr w:type="spellEnd"/>
            <w:r>
              <w:rPr>
                <w:rFonts w:ascii="GHEA Grapalat" w:hAnsi="GHEA Grapalat"/>
                <w:sz w:val="22"/>
                <w:szCs w:val="22"/>
                <w:lang w:val="en-US"/>
              </w:rPr>
              <w:t xml:space="preserve"> 40</w:t>
            </w:r>
          </w:p>
        </w:tc>
      </w:tr>
      <w:tr w:rsidR="003C5A08" w:rsidRPr="009044F1" w:rsidTr="002B1527">
        <w:trPr>
          <w:jc w:val="center"/>
        </w:trPr>
        <w:tc>
          <w:tcPr>
            <w:tcW w:w="1530" w:type="dxa"/>
            <w:vAlign w:val="center"/>
          </w:tcPr>
          <w:p w:rsidR="003C5A08" w:rsidRPr="00BB26A9" w:rsidRDefault="003C5A08" w:rsidP="00051703">
            <w:pPr>
              <w:rPr>
                <w:rFonts w:ascii="Sylfaen" w:hAnsi="Sylfaen"/>
                <w:sz w:val="18"/>
                <w:szCs w:val="18"/>
              </w:rPr>
            </w:pPr>
            <w:r w:rsidRPr="00BB26A9">
              <w:rPr>
                <w:rFonts w:ascii="Sylfaen" w:hAnsi="Sylfaen"/>
                <w:sz w:val="18"/>
                <w:szCs w:val="18"/>
              </w:rPr>
              <w:t>60</w:t>
            </w:r>
          </w:p>
        </w:tc>
        <w:tc>
          <w:tcPr>
            <w:tcW w:w="1246" w:type="dxa"/>
          </w:tcPr>
          <w:p w:rsidR="003C5A08" w:rsidRPr="00A71D81" w:rsidRDefault="003C5A08" w:rsidP="002B1527">
            <w:pPr>
              <w:pStyle w:val="23"/>
              <w:spacing w:line="240" w:lineRule="auto"/>
              <w:ind w:firstLine="0"/>
              <w:jc w:val="center"/>
              <w:rPr>
                <w:rFonts w:ascii="GHEA Grapalat" w:hAnsi="GHEA Grapalat"/>
              </w:rPr>
            </w:pPr>
          </w:p>
        </w:tc>
        <w:tc>
          <w:tcPr>
            <w:tcW w:w="6458" w:type="dxa"/>
          </w:tcPr>
          <w:p w:rsidR="003C5A08" w:rsidRPr="009244FA" w:rsidRDefault="00277383" w:rsidP="00277383">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Дротаверин</w:t>
            </w:r>
            <w:proofErr w:type="spellEnd"/>
            <w:r>
              <w:rPr>
                <w:rFonts w:ascii="GHEA Grapalat" w:hAnsi="GHEA Grapalat"/>
                <w:sz w:val="22"/>
                <w:szCs w:val="22"/>
                <w:lang w:val="en-US"/>
              </w:rPr>
              <w:t xml:space="preserve"> </w:t>
            </w:r>
            <w:r>
              <w:rPr>
                <w:rFonts w:ascii="GHEA Grapalat" w:hAnsi="GHEA Grapalat"/>
                <w:sz w:val="22"/>
                <w:szCs w:val="22"/>
                <w:lang w:val="en-US"/>
              </w:rPr>
              <w:t>8</w:t>
            </w:r>
            <w:r>
              <w:rPr>
                <w:rFonts w:ascii="GHEA Grapalat" w:hAnsi="GHEA Grapalat"/>
                <w:sz w:val="22"/>
                <w:szCs w:val="22"/>
                <w:lang w:val="en-US"/>
              </w:rPr>
              <w:t>0</w:t>
            </w:r>
          </w:p>
        </w:tc>
      </w:tr>
      <w:tr w:rsidR="003C5A08" w:rsidRPr="009044F1" w:rsidTr="002B1527">
        <w:trPr>
          <w:jc w:val="center"/>
        </w:trPr>
        <w:tc>
          <w:tcPr>
            <w:tcW w:w="1530" w:type="dxa"/>
            <w:vAlign w:val="center"/>
          </w:tcPr>
          <w:p w:rsidR="003C5A08" w:rsidRPr="00BB26A9" w:rsidRDefault="003C5A08" w:rsidP="00051703">
            <w:pPr>
              <w:rPr>
                <w:rFonts w:ascii="Sylfaen" w:hAnsi="Sylfaen"/>
                <w:sz w:val="18"/>
                <w:szCs w:val="18"/>
              </w:rPr>
            </w:pPr>
            <w:r w:rsidRPr="00BB26A9">
              <w:rPr>
                <w:rFonts w:ascii="Sylfaen" w:hAnsi="Sylfaen"/>
                <w:sz w:val="18"/>
                <w:szCs w:val="18"/>
              </w:rPr>
              <w:t>61</w:t>
            </w:r>
          </w:p>
        </w:tc>
        <w:tc>
          <w:tcPr>
            <w:tcW w:w="1246" w:type="dxa"/>
          </w:tcPr>
          <w:p w:rsidR="003C5A08" w:rsidRPr="00A71D81" w:rsidRDefault="003C5A08" w:rsidP="002B1527">
            <w:pPr>
              <w:pStyle w:val="23"/>
              <w:spacing w:line="240" w:lineRule="auto"/>
              <w:ind w:firstLine="0"/>
              <w:jc w:val="center"/>
              <w:rPr>
                <w:rFonts w:ascii="GHEA Grapalat" w:hAnsi="GHEA Grapalat"/>
              </w:rPr>
            </w:pPr>
          </w:p>
        </w:tc>
        <w:tc>
          <w:tcPr>
            <w:tcW w:w="6458" w:type="dxa"/>
          </w:tcPr>
          <w:p w:rsidR="003C5A08" w:rsidRPr="00277383" w:rsidRDefault="00277383"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Левофлоксацин</w:t>
            </w:r>
            <w:proofErr w:type="spellEnd"/>
            <w:r>
              <w:rPr>
                <w:rFonts w:ascii="GHEA Grapalat" w:hAnsi="GHEA Grapalat"/>
                <w:sz w:val="22"/>
                <w:szCs w:val="22"/>
                <w:lang w:val="en-US"/>
              </w:rPr>
              <w:t xml:space="preserve"> 50</w:t>
            </w:r>
          </w:p>
        </w:tc>
      </w:tr>
      <w:tr w:rsidR="003C5A08" w:rsidRPr="009044F1" w:rsidTr="002B1527">
        <w:trPr>
          <w:jc w:val="center"/>
        </w:trPr>
        <w:tc>
          <w:tcPr>
            <w:tcW w:w="1530" w:type="dxa"/>
            <w:vAlign w:val="center"/>
          </w:tcPr>
          <w:p w:rsidR="003C5A08" w:rsidRPr="00BB26A9" w:rsidRDefault="003C5A08" w:rsidP="00051703">
            <w:pPr>
              <w:rPr>
                <w:rFonts w:ascii="Sylfaen" w:hAnsi="Sylfaen"/>
                <w:sz w:val="18"/>
                <w:szCs w:val="18"/>
              </w:rPr>
            </w:pPr>
            <w:r w:rsidRPr="00BB26A9">
              <w:rPr>
                <w:rFonts w:ascii="Sylfaen" w:hAnsi="Sylfaen"/>
                <w:sz w:val="18"/>
                <w:szCs w:val="18"/>
              </w:rPr>
              <w:t>62</w:t>
            </w:r>
          </w:p>
        </w:tc>
        <w:tc>
          <w:tcPr>
            <w:tcW w:w="1246" w:type="dxa"/>
          </w:tcPr>
          <w:p w:rsidR="003C5A08" w:rsidRPr="00C07E25" w:rsidRDefault="003C5A08" w:rsidP="002B1527">
            <w:pPr>
              <w:pStyle w:val="23"/>
              <w:spacing w:line="240" w:lineRule="auto"/>
              <w:ind w:firstLine="0"/>
              <w:jc w:val="center"/>
              <w:rPr>
                <w:rFonts w:ascii="GHEA Grapalat" w:hAnsi="GHEA Grapalat"/>
              </w:rPr>
            </w:pPr>
          </w:p>
        </w:tc>
        <w:tc>
          <w:tcPr>
            <w:tcW w:w="6458" w:type="dxa"/>
          </w:tcPr>
          <w:p w:rsidR="003C5A08" w:rsidRPr="009244FA" w:rsidRDefault="00277383" w:rsidP="002B1527">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Левофлоксацин</w:t>
            </w:r>
            <w:proofErr w:type="spellEnd"/>
            <w:r>
              <w:rPr>
                <w:rFonts w:ascii="GHEA Grapalat" w:hAnsi="GHEA Grapalat"/>
                <w:sz w:val="22"/>
                <w:szCs w:val="22"/>
                <w:lang w:val="en-US"/>
              </w:rPr>
              <w:t xml:space="preserve"> </w:t>
            </w:r>
            <w:r>
              <w:rPr>
                <w:rFonts w:ascii="GHEA Grapalat" w:hAnsi="GHEA Grapalat"/>
                <w:sz w:val="22"/>
                <w:szCs w:val="22"/>
                <w:lang w:val="en-US"/>
              </w:rPr>
              <w:t>10</w:t>
            </w:r>
            <w:r>
              <w:rPr>
                <w:rFonts w:ascii="GHEA Grapalat" w:hAnsi="GHEA Grapalat"/>
                <w:sz w:val="22"/>
                <w:szCs w:val="22"/>
                <w:lang w:val="en-US"/>
              </w:rPr>
              <w:t>0</w:t>
            </w:r>
          </w:p>
        </w:tc>
      </w:tr>
      <w:tr w:rsidR="003C5A08" w:rsidRPr="009044F1" w:rsidTr="002B1527">
        <w:trPr>
          <w:jc w:val="center"/>
        </w:trPr>
        <w:tc>
          <w:tcPr>
            <w:tcW w:w="1530" w:type="dxa"/>
            <w:vAlign w:val="center"/>
          </w:tcPr>
          <w:p w:rsidR="003C5A08" w:rsidRPr="00BB26A9" w:rsidRDefault="003C5A08" w:rsidP="00051703">
            <w:pPr>
              <w:rPr>
                <w:rFonts w:ascii="Sylfaen" w:hAnsi="Sylfaen"/>
                <w:sz w:val="18"/>
                <w:szCs w:val="18"/>
              </w:rPr>
            </w:pPr>
            <w:r w:rsidRPr="00BB26A9">
              <w:rPr>
                <w:rFonts w:ascii="Sylfaen" w:hAnsi="Sylfaen"/>
                <w:sz w:val="18"/>
                <w:szCs w:val="18"/>
              </w:rPr>
              <w:t>63</w:t>
            </w:r>
          </w:p>
        </w:tc>
        <w:tc>
          <w:tcPr>
            <w:tcW w:w="1246" w:type="dxa"/>
          </w:tcPr>
          <w:p w:rsidR="003C5A08" w:rsidRPr="00A71D81" w:rsidRDefault="003C5A08" w:rsidP="002B1527">
            <w:pPr>
              <w:pStyle w:val="23"/>
              <w:spacing w:line="240" w:lineRule="auto"/>
              <w:ind w:firstLine="0"/>
              <w:jc w:val="center"/>
              <w:rPr>
                <w:rFonts w:ascii="GHEA Grapalat" w:hAnsi="GHEA Grapalat"/>
              </w:rPr>
            </w:pPr>
          </w:p>
        </w:tc>
        <w:tc>
          <w:tcPr>
            <w:tcW w:w="6458" w:type="dxa"/>
          </w:tcPr>
          <w:p w:rsidR="003C5A08" w:rsidRPr="00277383" w:rsidRDefault="00277383"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Тимолол</w:t>
            </w:r>
            <w:proofErr w:type="spellEnd"/>
            <w:r>
              <w:rPr>
                <w:rFonts w:ascii="GHEA Grapalat" w:hAnsi="GHEA Grapalat"/>
                <w:sz w:val="22"/>
                <w:szCs w:val="22"/>
                <w:lang w:val="en-US"/>
              </w:rPr>
              <w:t xml:space="preserve"> </w:t>
            </w:r>
            <w:proofErr w:type="spellStart"/>
            <w:r>
              <w:rPr>
                <w:rFonts w:ascii="GHEA Grapalat" w:hAnsi="GHEA Grapalat"/>
                <w:sz w:val="22"/>
                <w:szCs w:val="22"/>
                <w:lang w:val="en-US"/>
              </w:rPr>
              <w:t>бринзоламид</w:t>
            </w:r>
            <w:proofErr w:type="spellEnd"/>
            <w:r>
              <w:rPr>
                <w:rFonts w:ascii="GHEA Grapalat" w:hAnsi="GHEA Grapalat"/>
                <w:sz w:val="22"/>
                <w:szCs w:val="22"/>
                <w:lang w:val="en-US"/>
              </w:rPr>
              <w:t xml:space="preserve"> 6.8+10</w:t>
            </w:r>
          </w:p>
        </w:tc>
      </w:tr>
      <w:tr w:rsidR="003C5A08" w:rsidRPr="009044F1" w:rsidTr="002B1527">
        <w:trPr>
          <w:jc w:val="center"/>
        </w:trPr>
        <w:tc>
          <w:tcPr>
            <w:tcW w:w="1530" w:type="dxa"/>
            <w:vAlign w:val="center"/>
          </w:tcPr>
          <w:p w:rsidR="003C5A08" w:rsidRPr="00BB26A9" w:rsidRDefault="003C5A08" w:rsidP="00051703">
            <w:pPr>
              <w:rPr>
                <w:rFonts w:ascii="Sylfaen" w:hAnsi="Sylfaen"/>
                <w:sz w:val="18"/>
                <w:szCs w:val="18"/>
              </w:rPr>
            </w:pPr>
            <w:r w:rsidRPr="00BB26A9">
              <w:rPr>
                <w:rFonts w:ascii="Sylfaen" w:hAnsi="Sylfaen"/>
                <w:sz w:val="18"/>
                <w:szCs w:val="18"/>
              </w:rPr>
              <w:t>64</w:t>
            </w:r>
          </w:p>
        </w:tc>
        <w:tc>
          <w:tcPr>
            <w:tcW w:w="1246" w:type="dxa"/>
          </w:tcPr>
          <w:p w:rsidR="003C5A08" w:rsidRPr="00A71D81" w:rsidRDefault="003C5A08" w:rsidP="002B1527">
            <w:pPr>
              <w:pStyle w:val="23"/>
              <w:spacing w:line="240" w:lineRule="auto"/>
              <w:ind w:firstLine="0"/>
              <w:jc w:val="center"/>
              <w:rPr>
                <w:rFonts w:ascii="GHEA Grapalat" w:hAnsi="GHEA Grapalat"/>
              </w:rPr>
            </w:pPr>
          </w:p>
        </w:tc>
        <w:tc>
          <w:tcPr>
            <w:tcW w:w="6458" w:type="dxa"/>
          </w:tcPr>
          <w:p w:rsidR="003C5A08" w:rsidRPr="00277383" w:rsidRDefault="00277383"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Салбутамол</w:t>
            </w:r>
            <w:proofErr w:type="spellEnd"/>
            <w:r>
              <w:rPr>
                <w:rFonts w:ascii="GHEA Grapalat" w:hAnsi="GHEA Grapalat"/>
                <w:sz w:val="22"/>
                <w:szCs w:val="22"/>
                <w:lang w:val="en-US"/>
              </w:rPr>
              <w:t xml:space="preserve"> 10</w:t>
            </w:r>
          </w:p>
        </w:tc>
      </w:tr>
      <w:tr w:rsidR="003C5A08" w:rsidRPr="009044F1" w:rsidTr="002B1527">
        <w:trPr>
          <w:jc w:val="center"/>
        </w:trPr>
        <w:tc>
          <w:tcPr>
            <w:tcW w:w="1530" w:type="dxa"/>
            <w:vAlign w:val="center"/>
          </w:tcPr>
          <w:p w:rsidR="003C5A08" w:rsidRPr="00BB26A9" w:rsidRDefault="003C5A08" w:rsidP="00051703">
            <w:pPr>
              <w:rPr>
                <w:rFonts w:ascii="Sylfaen" w:hAnsi="Sylfaen"/>
                <w:sz w:val="18"/>
                <w:szCs w:val="18"/>
              </w:rPr>
            </w:pPr>
            <w:r w:rsidRPr="00BB26A9">
              <w:rPr>
                <w:rFonts w:ascii="Sylfaen" w:hAnsi="Sylfaen"/>
                <w:sz w:val="18"/>
                <w:szCs w:val="18"/>
              </w:rPr>
              <w:t>65</w:t>
            </w:r>
          </w:p>
        </w:tc>
        <w:tc>
          <w:tcPr>
            <w:tcW w:w="1246" w:type="dxa"/>
          </w:tcPr>
          <w:p w:rsidR="003C5A08" w:rsidRPr="00A71D81" w:rsidRDefault="003C5A08" w:rsidP="002B1527">
            <w:pPr>
              <w:pStyle w:val="23"/>
              <w:spacing w:line="240" w:lineRule="auto"/>
              <w:ind w:firstLine="0"/>
              <w:jc w:val="center"/>
              <w:rPr>
                <w:rFonts w:ascii="GHEA Grapalat" w:hAnsi="GHEA Grapalat"/>
              </w:rPr>
            </w:pPr>
          </w:p>
        </w:tc>
        <w:tc>
          <w:tcPr>
            <w:tcW w:w="6458" w:type="dxa"/>
          </w:tcPr>
          <w:p w:rsidR="003C5A08" w:rsidRPr="00277383" w:rsidRDefault="00277383"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Монтелукаст</w:t>
            </w:r>
            <w:proofErr w:type="spellEnd"/>
            <w:r>
              <w:rPr>
                <w:rFonts w:ascii="GHEA Grapalat" w:hAnsi="GHEA Grapalat"/>
                <w:sz w:val="22"/>
                <w:szCs w:val="22"/>
                <w:lang w:val="en-US"/>
              </w:rPr>
              <w:t xml:space="preserve"> 4мг</w:t>
            </w:r>
          </w:p>
        </w:tc>
      </w:tr>
      <w:tr w:rsidR="003C5A08" w:rsidRPr="009044F1" w:rsidTr="002B1527">
        <w:trPr>
          <w:jc w:val="center"/>
        </w:trPr>
        <w:tc>
          <w:tcPr>
            <w:tcW w:w="1530" w:type="dxa"/>
            <w:vAlign w:val="center"/>
          </w:tcPr>
          <w:p w:rsidR="003C5A08" w:rsidRPr="00BB26A9" w:rsidRDefault="003C5A08" w:rsidP="00051703">
            <w:pPr>
              <w:rPr>
                <w:rFonts w:ascii="Sylfaen" w:hAnsi="Sylfaen"/>
                <w:sz w:val="18"/>
                <w:szCs w:val="18"/>
              </w:rPr>
            </w:pPr>
            <w:r w:rsidRPr="00BB26A9">
              <w:rPr>
                <w:rFonts w:ascii="Sylfaen" w:hAnsi="Sylfaen"/>
                <w:sz w:val="18"/>
                <w:szCs w:val="18"/>
              </w:rPr>
              <w:t>66</w:t>
            </w:r>
          </w:p>
        </w:tc>
        <w:tc>
          <w:tcPr>
            <w:tcW w:w="1246" w:type="dxa"/>
          </w:tcPr>
          <w:p w:rsidR="003C5A08" w:rsidRPr="00C07E25" w:rsidRDefault="003C5A08" w:rsidP="002B1527">
            <w:pPr>
              <w:pStyle w:val="23"/>
              <w:spacing w:line="240" w:lineRule="auto"/>
              <w:ind w:firstLine="0"/>
              <w:jc w:val="center"/>
              <w:rPr>
                <w:rFonts w:ascii="GHEA Grapalat" w:hAnsi="GHEA Grapalat"/>
              </w:rPr>
            </w:pPr>
          </w:p>
        </w:tc>
        <w:tc>
          <w:tcPr>
            <w:tcW w:w="6458" w:type="dxa"/>
          </w:tcPr>
          <w:p w:rsidR="003C5A08" w:rsidRPr="009244FA" w:rsidRDefault="001309E4" w:rsidP="002B1527">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Монтелукаст</w:t>
            </w:r>
            <w:proofErr w:type="spellEnd"/>
            <w:r>
              <w:rPr>
                <w:rFonts w:ascii="GHEA Grapalat" w:hAnsi="GHEA Grapalat"/>
                <w:sz w:val="22"/>
                <w:szCs w:val="22"/>
                <w:lang w:val="en-US"/>
              </w:rPr>
              <w:t xml:space="preserve"> </w:t>
            </w:r>
            <w:r>
              <w:rPr>
                <w:rFonts w:ascii="GHEA Grapalat" w:hAnsi="GHEA Grapalat"/>
                <w:sz w:val="22"/>
                <w:szCs w:val="22"/>
                <w:lang w:val="en-US"/>
              </w:rPr>
              <w:t>5</w:t>
            </w:r>
            <w:r>
              <w:rPr>
                <w:rFonts w:ascii="GHEA Grapalat" w:hAnsi="GHEA Grapalat"/>
                <w:sz w:val="22"/>
                <w:szCs w:val="22"/>
                <w:lang w:val="en-US"/>
              </w:rPr>
              <w:t>мг</w:t>
            </w:r>
          </w:p>
        </w:tc>
      </w:tr>
      <w:tr w:rsidR="001309E4" w:rsidRPr="009044F1" w:rsidTr="002B1527">
        <w:trPr>
          <w:jc w:val="center"/>
        </w:trPr>
        <w:tc>
          <w:tcPr>
            <w:tcW w:w="1530" w:type="dxa"/>
            <w:vAlign w:val="center"/>
          </w:tcPr>
          <w:p w:rsidR="001309E4" w:rsidRPr="00BB26A9" w:rsidRDefault="001309E4" w:rsidP="00051703">
            <w:pPr>
              <w:rPr>
                <w:rFonts w:ascii="Sylfaen" w:hAnsi="Sylfaen"/>
                <w:sz w:val="18"/>
                <w:szCs w:val="18"/>
              </w:rPr>
            </w:pPr>
            <w:r w:rsidRPr="00BB26A9">
              <w:rPr>
                <w:rFonts w:ascii="Sylfaen" w:hAnsi="Sylfaen"/>
                <w:sz w:val="18"/>
                <w:szCs w:val="18"/>
              </w:rPr>
              <w:t>67</w:t>
            </w:r>
          </w:p>
        </w:tc>
        <w:tc>
          <w:tcPr>
            <w:tcW w:w="1246" w:type="dxa"/>
          </w:tcPr>
          <w:p w:rsidR="001309E4" w:rsidRPr="00A71D81" w:rsidRDefault="001309E4" w:rsidP="002B1527">
            <w:pPr>
              <w:pStyle w:val="23"/>
              <w:spacing w:line="240" w:lineRule="auto"/>
              <w:ind w:firstLine="0"/>
              <w:jc w:val="center"/>
              <w:rPr>
                <w:rFonts w:ascii="GHEA Grapalat" w:hAnsi="GHEA Grapalat"/>
              </w:rPr>
            </w:pPr>
          </w:p>
        </w:tc>
        <w:tc>
          <w:tcPr>
            <w:tcW w:w="6458" w:type="dxa"/>
          </w:tcPr>
          <w:p w:rsidR="001309E4" w:rsidRPr="009244FA" w:rsidRDefault="001309E4"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Монтелукаст</w:t>
            </w:r>
            <w:proofErr w:type="spellEnd"/>
            <w:r>
              <w:rPr>
                <w:rFonts w:ascii="GHEA Grapalat" w:hAnsi="GHEA Grapalat"/>
                <w:sz w:val="22"/>
                <w:szCs w:val="22"/>
                <w:lang w:val="en-US"/>
              </w:rPr>
              <w:t xml:space="preserve"> </w:t>
            </w:r>
            <w:r>
              <w:rPr>
                <w:rFonts w:ascii="GHEA Grapalat" w:hAnsi="GHEA Grapalat"/>
                <w:sz w:val="22"/>
                <w:szCs w:val="22"/>
                <w:lang w:val="en-US"/>
              </w:rPr>
              <w:t>10</w:t>
            </w:r>
            <w:r>
              <w:rPr>
                <w:rFonts w:ascii="GHEA Grapalat" w:hAnsi="GHEA Grapalat"/>
                <w:sz w:val="22"/>
                <w:szCs w:val="22"/>
                <w:lang w:val="en-US"/>
              </w:rPr>
              <w:t>мг</w:t>
            </w:r>
          </w:p>
        </w:tc>
      </w:tr>
      <w:tr w:rsidR="001309E4" w:rsidRPr="009044F1" w:rsidTr="002B1527">
        <w:trPr>
          <w:jc w:val="center"/>
        </w:trPr>
        <w:tc>
          <w:tcPr>
            <w:tcW w:w="1530" w:type="dxa"/>
            <w:vAlign w:val="center"/>
          </w:tcPr>
          <w:p w:rsidR="001309E4" w:rsidRPr="00BB26A9" w:rsidRDefault="001309E4" w:rsidP="00051703">
            <w:pPr>
              <w:rPr>
                <w:rFonts w:ascii="Sylfaen" w:hAnsi="Sylfaen"/>
                <w:sz w:val="18"/>
                <w:szCs w:val="18"/>
              </w:rPr>
            </w:pPr>
            <w:r w:rsidRPr="00BB26A9">
              <w:rPr>
                <w:rFonts w:ascii="Sylfaen" w:hAnsi="Sylfaen"/>
                <w:sz w:val="18"/>
                <w:szCs w:val="18"/>
              </w:rPr>
              <w:t>68</w:t>
            </w:r>
          </w:p>
        </w:tc>
        <w:tc>
          <w:tcPr>
            <w:tcW w:w="1246" w:type="dxa"/>
          </w:tcPr>
          <w:p w:rsidR="001309E4" w:rsidRPr="00A71D81" w:rsidRDefault="001309E4" w:rsidP="002B1527">
            <w:pPr>
              <w:pStyle w:val="23"/>
              <w:spacing w:line="240" w:lineRule="auto"/>
              <w:ind w:firstLine="0"/>
              <w:jc w:val="center"/>
              <w:rPr>
                <w:rFonts w:ascii="GHEA Grapalat" w:hAnsi="GHEA Grapalat"/>
              </w:rPr>
            </w:pPr>
          </w:p>
        </w:tc>
        <w:tc>
          <w:tcPr>
            <w:tcW w:w="6458" w:type="dxa"/>
          </w:tcPr>
          <w:p w:rsidR="001309E4" w:rsidRPr="00277383" w:rsidRDefault="001309E4"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Калци</w:t>
            </w:r>
            <w:proofErr w:type="spellEnd"/>
            <w:r>
              <w:rPr>
                <w:rFonts w:ascii="GHEA Grapalat" w:hAnsi="GHEA Grapalat"/>
                <w:sz w:val="22"/>
                <w:szCs w:val="22"/>
                <w:lang w:val="en-US"/>
              </w:rPr>
              <w:t xml:space="preserve"> 1000мг</w:t>
            </w:r>
          </w:p>
        </w:tc>
      </w:tr>
      <w:tr w:rsidR="001309E4" w:rsidRPr="009044F1" w:rsidTr="002B1527">
        <w:trPr>
          <w:jc w:val="center"/>
        </w:trPr>
        <w:tc>
          <w:tcPr>
            <w:tcW w:w="1530" w:type="dxa"/>
            <w:vAlign w:val="center"/>
          </w:tcPr>
          <w:p w:rsidR="001309E4" w:rsidRPr="00BB26A9" w:rsidRDefault="001309E4" w:rsidP="00051703">
            <w:pPr>
              <w:rPr>
                <w:rFonts w:ascii="Sylfaen" w:hAnsi="Sylfaen"/>
                <w:sz w:val="18"/>
                <w:szCs w:val="18"/>
              </w:rPr>
            </w:pPr>
            <w:r w:rsidRPr="00BB26A9">
              <w:rPr>
                <w:rFonts w:ascii="Sylfaen" w:hAnsi="Sylfaen"/>
                <w:sz w:val="18"/>
                <w:szCs w:val="18"/>
              </w:rPr>
              <w:t>69</w:t>
            </w:r>
          </w:p>
        </w:tc>
        <w:tc>
          <w:tcPr>
            <w:tcW w:w="1246" w:type="dxa"/>
          </w:tcPr>
          <w:p w:rsidR="001309E4" w:rsidRPr="00A71D81" w:rsidRDefault="001309E4" w:rsidP="002B1527">
            <w:pPr>
              <w:pStyle w:val="23"/>
              <w:spacing w:line="240" w:lineRule="auto"/>
              <w:ind w:firstLine="0"/>
              <w:jc w:val="center"/>
              <w:rPr>
                <w:rFonts w:ascii="GHEA Grapalat" w:hAnsi="GHEA Grapalat"/>
              </w:rPr>
            </w:pPr>
          </w:p>
        </w:tc>
        <w:tc>
          <w:tcPr>
            <w:tcW w:w="6458" w:type="dxa"/>
          </w:tcPr>
          <w:p w:rsidR="001309E4" w:rsidRPr="001309E4" w:rsidRDefault="001309E4" w:rsidP="002B1527">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Холекалциферол</w:t>
            </w:r>
            <w:proofErr w:type="spellEnd"/>
            <w:r>
              <w:rPr>
                <w:rFonts w:ascii="GHEA Grapalat" w:hAnsi="GHEA Grapalat"/>
                <w:sz w:val="22"/>
                <w:szCs w:val="22"/>
                <w:lang w:val="en-US"/>
              </w:rPr>
              <w:t xml:space="preserve"> 10г</w:t>
            </w:r>
            <w:r w:rsidR="00B51E3F">
              <w:rPr>
                <w:rFonts w:ascii="GHEA Grapalat" w:hAnsi="GHEA Grapalat"/>
                <w:sz w:val="22"/>
                <w:szCs w:val="22"/>
                <w:lang w:val="en-US"/>
              </w:rPr>
              <w:t xml:space="preserve">  </w:t>
            </w:r>
          </w:p>
        </w:tc>
      </w:tr>
    </w:tbl>
    <w:p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которых  административный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w:t>
      </w:r>
      <w:r w:rsidRPr="009044F1">
        <w:rPr>
          <w:rFonts w:ascii="GHEA Grapalat" w:hAnsi="GHEA Grapalat"/>
        </w:rPr>
        <w:lastRenderedPageBreak/>
        <w:t>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они действовали или действуют согласованно, исходя из общих </w:t>
      </w:r>
      <w:r w:rsidRPr="009044F1">
        <w:rPr>
          <w:rFonts w:ascii="GHEA Grapalat" w:hAnsi="GHEA Grapalat"/>
          <w:color w:val="000000"/>
        </w:rPr>
        <w:lastRenderedPageBreak/>
        <w:t>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1"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roofErr w:type="gramEnd"/>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3F2899">
        <w:rPr>
          <w:rFonts w:ascii="GHEA Grapalat" w:hAnsi="GHEA Grapalat"/>
        </w:rPr>
        <w:t>Fitch</w:t>
      </w:r>
      <w:proofErr w:type="spellEnd"/>
      <w:r w:rsidR="00A425E2" w:rsidRPr="003F2899">
        <w:rPr>
          <w:rFonts w:ascii="GHEA Grapalat" w:hAnsi="GHEA Grapalat"/>
        </w:rPr>
        <w:t xml:space="preserve">, </w:t>
      </w:r>
      <w:proofErr w:type="spellStart"/>
      <w:r w:rsidR="00A425E2" w:rsidRPr="003F2899">
        <w:rPr>
          <w:rFonts w:ascii="GHEA Grapalat" w:hAnsi="GHEA Grapalat"/>
        </w:rPr>
        <w:t>Moodys</w:t>
      </w:r>
      <w:proofErr w:type="spellEnd"/>
      <w:r w:rsidR="00A425E2" w:rsidRPr="003F2899">
        <w:rPr>
          <w:rFonts w:ascii="GHEA Grapalat" w:hAnsi="GHEA Grapalat"/>
        </w:rPr>
        <w:t xml:space="preserve">, </w:t>
      </w:r>
      <w:proofErr w:type="spellStart"/>
      <w:r w:rsidR="00A425E2" w:rsidRPr="003F2899">
        <w:rPr>
          <w:rFonts w:ascii="GHEA Grapalat" w:hAnsi="GHEA Grapalat"/>
        </w:rPr>
        <w:t>Standard</w:t>
      </w:r>
      <w:proofErr w:type="spellEnd"/>
      <w:r w:rsidR="00A425E2" w:rsidRPr="003F2899">
        <w:rPr>
          <w:rFonts w:ascii="GHEA Grapalat" w:hAnsi="GHEA Grapalat"/>
        </w:rPr>
        <w:t xml:space="preserve">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 xml:space="preserve">предоставляет разъяснение представившему запрос участнику в течение двух </w:t>
      </w:r>
      <w:r w:rsidRPr="009044F1">
        <w:rPr>
          <w:rFonts w:ascii="GHEA Grapalat" w:hAnsi="GHEA Grapalat"/>
        </w:rPr>
        <w:lastRenderedPageBreak/>
        <w:t>календарных дней, следующих за днем получения запроса</w:t>
      </w:r>
      <w:r w:rsidR="000B3864">
        <w:rPr>
          <w:rStyle w:val="af6"/>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 xml:space="preserve">В </w:t>
      </w:r>
      <w:r w:rsidR="00750FFF" w:rsidRPr="00750FFF">
        <w:rPr>
          <w:rFonts w:ascii="GHEA Grapalat" w:hAnsi="GHEA Grapalat"/>
          <w:lang w:val="hy-AM"/>
        </w:rPr>
        <w:lastRenderedPageBreak/>
        <w:t>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4"/>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051703" w:rsidRPr="00BB26A9" w:rsidRDefault="00A80ECD" w:rsidP="00051703">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051703" w:rsidRPr="00BB26A9">
        <w:rPr>
          <w:rFonts w:ascii="GHEA Grapalat" w:hAnsi="GHEA Grapalat"/>
          <w:sz w:val="24"/>
          <w:szCs w:val="24"/>
        </w:rPr>
        <w:t>Заявки на процедуру необходимо подать в Комиссию не позднее, чем "</w:t>
      </w:r>
      <w:r w:rsidR="00051703" w:rsidRPr="00BB26A9">
        <w:rPr>
          <w:rFonts w:ascii="GHEA Grapalat" w:hAnsi="GHEA Grapalat"/>
          <w:sz w:val="24"/>
          <w:szCs w:val="24"/>
          <w:lang w:val="hy-AM"/>
        </w:rPr>
        <w:t>1</w:t>
      </w:r>
      <w:r w:rsidR="000053A8" w:rsidRPr="000053A8">
        <w:rPr>
          <w:rFonts w:ascii="GHEA Grapalat" w:hAnsi="GHEA Grapalat"/>
          <w:sz w:val="24"/>
          <w:szCs w:val="24"/>
        </w:rPr>
        <w:t>5</w:t>
      </w:r>
      <w:r w:rsidR="00051703" w:rsidRPr="00BB26A9">
        <w:rPr>
          <w:rFonts w:ascii="GHEA Grapalat" w:hAnsi="GHEA Grapalat"/>
          <w:sz w:val="24"/>
          <w:szCs w:val="24"/>
          <w:lang w:val="hy-AM"/>
        </w:rPr>
        <w:t>։</w:t>
      </w:r>
      <w:r w:rsidR="000053A8" w:rsidRPr="000053A8">
        <w:rPr>
          <w:rFonts w:ascii="GHEA Grapalat" w:hAnsi="GHEA Grapalat"/>
          <w:sz w:val="24"/>
          <w:szCs w:val="24"/>
        </w:rPr>
        <w:t>3</w:t>
      </w:r>
      <w:r w:rsidR="00051703" w:rsidRPr="00BB26A9">
        <w:rPr>
          <w:rFonts w:ascii="GHEA Grapalat" w:hAnsi="GHEA Grapalat"/>
          <w:sz w:val="24"/>
          <w:szCs w:val="24"/>
          <w:lang w:val="hy-AM"/>
        </w:rPr>
        <w:t>0</w:t>
      </w:r>
      <w:r w:rsidR="00051703" w:rsidRPr="00BB26A9">
        <w:rPr>
          <w:rFonts w:ascii="GHEA Grapalat" w:hAnsi="GHEA Grapalat"/>
          <w:sz w:val="24"/>
          <w:szCs w:val="24"/>
        </w:rPr>
        <w:t>" часов "</w:t>
      </w:r>
      <w:r w:rsidR="00051703" w:rsidRPr="00BB26A9">
        <w:rPr>
          <w:rFonts w:ascii="GHEA Grapalat" w:hAnsi="GHEA Grapalat"/>
          <w:sz w:val="24"/>
          <w:szCs w:val="24"/>
          <w:lang w:val="hy-AM"/>
        </w:rPr>
        <w:t>7</w:t>
      </w:r>
      <w:r w:rsidR="00051703" w:rsidRPr="00BB26A9">
        <w:rPr>
          <w:rFonts w:ascii="GHEA Grapalat" w:hAnsi="GHEA Grapalat"/>
          <w:sz w:val="24"/>
          <w:szCs w:val="24"/>
        </w:rPr>
        <w:t>"-</w:t>
      </w:r>
      <w:proofErr w:type="spellStart"/>
      <w:r w:rsidR="00051703" w:rsidRPr="00BB26A9">
        <w:rPr>
          <w:rFonts w:ascii="GHEA Grapalat" w:hAnsi="GHEA Grapalat"/>
          <w:sz w:val="24"/>
          <w:szCs w:val="24"/>
        </w:rPr>
        <w:t>го</w:t>
      </w:r>
      <w:proofErr w:type="spellEnd"/>
      <w:r w:rsidR="00051703" w:rsidRPr="00BB26A9">
        <w:rPr>
          <w:rFonts w:ascii="GHEA Grapalat" w:hAnsi="GHEA Grapalat"/>
          <w:sz w:val="24"/>
          <w:szCs w:val="24"/>
        </w:rPr>
        <w:t xml:space="preserve"> дня опубликования в бюллетене объявления и приглашения на настоящую процедуру. </w:t>
      </w:r>
    </w:p>
    <w:p w:rsidR="00A80ECD" w:rsidRDefault="00A80ECD" w:rsidP="00051703">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Pr>
          <w:rFonts w:ascii="GHEA Grapalat" w:hAnsi="GHEA Grapalat"/>
          <w:sz w:val="24"/>
          <w:szCs w:val="24"/>
          <w:vertAlign w:val="subscript"/>
        </w:rPr>
        <w:t>имя, фамилия секретаря комиссии</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2"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При этом</w:t>
      </w:r>
      <w:proofErr w:type="gramStart"/>
      <w:r w:rsidRPr="00650DCD">
        <w:rPr>
          <w:rFonts w:ascii="GHEA Grapalat" w:hAnsi="GHEA Grapalat"/>
          <w:sz w:val="24"/>
          <w:szCs w:val="24"/>
        </w:rPr>
        <w:t>,</w:t>
      </w:r>
      <w:proofErr w:type="gramEnd"/>
      <w:r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proofErr w:type="gramStart"/>
      <w:r w:rsidR="005F6602" w:rsidRPr="002376B5">
        <w:rPr>
          <w:rFonts w:ascii="GHEA Grapalat" w:hAnsi="GHEA Grapalat"/>
          <w:sz w:val="24"/>
          <w:szCs w:val="24"/>
        </w:rPr>
        <w:t>модель</w:t>
      </w:r>
      <w:proofErr w:type="gramEnd"/>
      <w:r w:rsidR="005F6602" w:rsidRPr="002376B5">
        <w:rPr>
          <w:rFonts w:ascii="GHEA Grapalat" w:hAnsi="GHEA Grapalat"/>
          <w:sz w:val="24"/>
          <w:szCs w:val="24"/>
        </w:rPr>
        <w:t xml:space="preserve">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5"/>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w:t>
      </w:r>
      <w:proofErr w:type="gramStart"/>
      <w:r w:rsidR="00E326DD" w:rsidRPr="009044F1">
        <w:rPr>
          <w:rFonts w:ascii="GHEA Grapalat" w:hAnsi="GHEA Grapalat"/>
        </w:rPr>
        <w:t>и</w:t>
      </w:r>
      <w:r w:rsidR="0067389F" w:rsidRPr="000811C1">
        <w:rPr>
          <w:rFonts w:ascii="GHEA Grapalat" w:hAnsi="GHEA Grapalat"/>
        </w:rPr>
        <w:t>-</w:t>
      </w:r>
      <w:proofErr w:type="gramEnd"/>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6"/>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proofErr w:type="gramEnd"/>
      <w:r>
        <w:rPr>
          <w:rFonts w:ascii="GHEA Grapalat" w:hAnsi="GHEA Grapalat"/>
          <w:sz w:val="24"/>
          <w:szCs w:val="24"/>
        </w:rPr>
        <w:t>.</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051703" w:rsidRPr="00051703">
        <w:rPr>
          <w:rFonts w:ascii="GHEA Grapalat" w:hAnsi="GHEA Grapalat"/>
          <w:sz w:val="24"/>
          <w:szCs w:val="24"/>
        </w:rPr>
        <w:t>7</w:t>
      </w:r>
      <w:r w:rsidRPr="009044F1">
        <w:rPr>
          <w:rFonts w:ascii="GHEA Grapalat" w:hAnsi="GHEA Grapalat"/>
          <w:sz w:val="24"/>
          <w:szCs w:val="24"/>
        </w:rPr>
        <w:t>"-ый день в "</w:t>
      </w:r>
      <w:r w:rsidR="00051703" w:rsidRPr="00051703">
        <w:rPr>
          <w:rFonts w:ascii="GHEA Grapalat" w:hAnsi="GHEA Grapalat"/>
          <w:sz w:val="24"/>
          <w:szCs w:val="24"/>
        </w:rPr>
        <w:t>11:00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lastRenderedPageBreak/>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7"/>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При равенстве предложенных наименьших цен</w:t>
      </w:r>
      <w:del w:id="4"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roofErr w:type="gramEnd"/>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5"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proofErr w:type="gramStart"/>
      <w:r w:rsidR="00D64A0E" w:rsidRPr="00D64A0E">
        <w:rPr>
          <w:rFonts w:ascii="GHEA Grapalat" w:hAnsi="GHEA Grapalat"/>
          <w:sz w:val="24"/>
          <w:szCs w:val="24"/>
        </w:rPr>
        <w:t xml:space="preserve"> </w:t>
      </w:r>
      <w:r w:rsidR="00D64A0E" w:rsidRPr="00CA3860">
        <w:rPr>
          <w:rFonts w:ascii="GHEA Grapalat" w:hAnsi="GHEA Grapalat"/>
          <w:sz w:val="24"/>
          <w:szCs w:val="24"/>
        </w:rPr>
        <w:t>Е</w:t>
      </w:r>
      <w:proofErr w:type="gramEnd"/>
      <w:r w:rsidR="00D64A0E" w:rsidRPr="00CA3860">
        <w:rPr>
          <w:rFonts w:ascii="GHEA Grapalat" w:hAnsi="GHEA Grapalat"/>
          <w:sz w:val="24"/>
          <w:szCs w:val="24"/>
        </w:rPr>
        <w:t>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proofErr w:type="gramStart"/>
      <w:r>
        <w:rPr>
          <w:rFonts w:ascii="GHEA Grapalat" w:hAnsi="GHEA Grapalat"/>
          <w:sz w:val="24"/>
          <w:szCs w:val="24"/>
        </w:rPr>
        <w:t xml:space="preserve"> </w:t>
      </w:r>
      <w:r w:rsidRPr="009775E8">
        <w:rPr>
          <w:rFonts w:ascii="GHEA Grapalat" w:hAnsi="GHEA Grapalat"/>
          <w:sz w:val="24"/>
          <w:szCs w:val="24"/>
        </w:rPr>
        <w:t>Е</w:t>
      </w:r>
      <w:proofErr w:type="gramEnd"/>
      <w:r w:rsidRPr="009775E8">
        <w:rPr>
          <w:rFonts w:ascii="GHEA Grapalat" w:hAnsi="GHEA Grapalat"/>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9B6D58" w:rsidRPr="009044F1" w:rsidDel="00AE108B" w:rsidRDefault="009B6D58" w:rsidP="00B46D58">
      <w:pPr>
        <w:pStyle w:val="norm"/>
        <w:widowControl w:val="0"/>
        <w:tabs>
          <w:tab w:val="left" w:pos="1134"/>
        </w:tabs>
        <w:spacing w:after="160" w:line="240" w:lineRule="auto"/>
        <w:ind w:firstLine="567"/>
        <w:rPr>
          <w:del w:id="6" w:author="Vardan" w:date="2022-10-29T23:58:00Z"/>
          <w:rFonts w:ascii="GHEA Grapalat" w:hAnsi="GHEA Grapalat" w:cs="Sylfaen"/>
          <w:sz w:val="24"/>
          <w:szCs w:val="24"/>
        </w:rPr>
      </w:pP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B6749E">
        <w:rPr>
          <w:rFonts w:ascii="GHEA Grapalat" w:hAnsi="GHEA Grapalat"/>
          <w:sz w:val="24"/>
          <w:szCs w:val="24"/>
        </w:rPr>
        <w:t>ю(</w:t>
      </w:r>
      <w:proofErr w:type="gramEnd"/>
      <w:r w:rsidR="006A649A"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 xml:space="preserve">опубликовывает в бюллетене воспроизведенный (отсканированный) </w:t>
      </w:r>
      <w:r w:rsidRPr="009044F1">
        <w:rPr>
          <w:rFonts w:ascii="GHEA Grapalat" w:hAnsi="GHEA Grapalat"/>
          <w:sz w:val="24"/>
          <w:szCs w:val="24"/>
        </w:rPr>
        <w:lastRenderedPageBreak/>
        <w:t>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 xml:space="preserve">на десятый </w:t>
      </w:r>
      <w:proofErr w:type="gramStart"/>
      <w:r w:rsidR="0052468C">
        <w:rPr>
          <w:rFonts w:ascii="GHEA Grapalat" w:hAnsi="GHEA Grapalat"/>
        </w:rPr>
        <w:t>ден</w:t>
      </w:r>
      <w:r w:rsidR="00C143D2">
        <w:rPr>
          <w:rFonts w:ascii="GHEA Grapalat" w:hAnsi="GHEA Grapalat"/>
        </w:rPr>
        <w:t>ь</w:t>
      </w:r>
      <w:proofErr w:type="gramEnd"/>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proofErr w:type="gramStart"/>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w:t>
      </w:r>
      <w:proofErr w:type="gramEnd"/>
      <w:r w:rsidR="0052468C">
        <w:rPr>
          <w:rFonts w:ascii="GHEA Grapalat" w:hAnsi="GHEA Grapalat"/>
        </w:rPr>
        <w:t xml:space="preserve">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aff"/>
        <w:widowControl w:val="0"/>
        <w:numPr>
          <w:ilvl w:val="0"/>
          <w:numId w:val="31"/>
        </w:numPr>
        <w:ind w:left="0" w:firstLine="284"/>
        <w:contextualSpacing/>
        <w:jc w:val="both"/>
        <w:rPr>
          <w:ins w:id="7" w:author="Vardan" w:date="2022-10-30T00:00:00Z"/>
          <w:rFonts w:ascii="GHEA Grapalat" w:hAnsi="GHEA Grapalat"/>
        </w:rPr>
      </w:pPr>
      <w:proofErr w:type="gramStart"/>
      <w:r w:rsidRPr="00B24E4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lastRenderedPageBreak/>
        <w:t xml:space="preserve">       </w:t>
      </w:r>
      <w:r w:rsidR="00C20AD3" w:rsidRPr="00637CD2">
        <w:rPr>
          <w:rFonts w:ascii="GHEA Grapalat" w:hAnsi="GHEA Grapalat" w:cs="Sylfaen"/>
        </w:rPr>
        <w:t>При этом</w:t>
      </w:r>
      <w:proofErr w:type="gramStart"/>
      <w:r w:rsidR="00C20AD3" w:rsidRPr="00637CD2">
        <w:rPr>
          <w:rFonts w:ascii="GHEA Grapalat" w:hAnsi="GHEA Grapalat" w:cs="Sylfaen"/>
        </w:rPr>
        <w:t>,</w:t>
      </w:r>
      <w:proofErr w:type="gramEnd"/>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w:t>
      </w:r>
      <w:proofErr w:type="gramStart"/>
      <w:r w:rsidR="00C20AD3" w:rsidRPr="00637CD2">
        <w:rPr>
          <w:rFonts w:ascii="GHEA Grapalat" w:hAnsi="GHEA Grapalat" w:cs="Sylfaen"/>
        </w:rPr>
        <w:t>я-</w:t>
      </w:r>
      <w:proofErr w:type="gramEnd"/>
      <w:r w:rsidR="00C20AD3" w:rsidRPr="00637CD2">
        <w:rPr>
          <w:rFonts w:ascii="GHEA Grapalat" w:hAnsi="GHEA Grapalat" w:cs="Sylfaen"/>
        </w:rPr>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637CD2">
      <w:pPr>
        <w:widowControl w:val="0"/>
        <w:ind w:left="284"/>
        <w:contextualSpacing/>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8"/>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proofErr w:type="gramEnd"/>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r w:rsidR="00646B97" w:rsidRPr="00681C1F">
        <w:rPr>
          <w:rFonts w:ascii="GHEA Grapalat" w:hAnsi="GHEA Grapalat"/>
          <w:color w:val="000000" w:themeColor="text1"/>
        </w:rPr>
        <w:lastRenderedPageBreak/>
        <w:t>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w:t>
      </w:r>
      <w:proofErr w:type="gramStart"/>
      <w:r w:rsidR="00646B97" w:rsidRPr="00681C1F">
        <w:rPr>
          <w:rFonts w:ascii="GHEA Grapalat" w:hAnsi="GHEA Grapalat"/>
          <w:color w:val="000000" w:themeColor="text1"/>
        </w:rPr>
        <w:t>а(</w:t>
      </w:r>
      <w:proofErr w:type="gramEnd"/>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w:t>
      </w:r>
      <w:proofErr w:type="gramStart"/>
      <w:r w:rsidR="00571E4C" w:rsidRPr="00BF3E44">
        <w:rPr>
          <w:rFonts w:ascii="GHEA Grapalat" w:hAnsi="GHEA Grapalat" w:cs="Sylfaen"/>
        </w:rPr>
        <w:t>по</w:t>
      </w:r>
      <w:proofErr w:type="gramEnd"/>
      <w:r w:rsidR="00571E4C" w:rsidRPr="00BF3E44">
        <w:rPr>
          <w:rFonts w:ascii="GHEA Grapalat" w:hAnsi="GHEA Grapalat" w:cs="Sylfaen"/>
        </w:rPr>
        <w:t xml:space="preserve"> более </w:t>
      </w:r>
      <w:proofErr w:type="gramStart"/>
      <w:r w:rsidR="00571E4C" w:rsidRPr="00BF3E44">
        <w:rPr>
          <w:rFonts w:ascii="GHEA Grapalat" w:hAnsi="GHEA Grapalat" w:cs="Sylfaen"/>
        </w:rPr>
        <w:t>чем</w:t>
      </w:r>
      <w:proofErr w:type="gramEnd"/>
      <w:r w:rsidR="00571E4C" w:rsidRPr="00BF3E44">
        <w:rPr>
          <w:rFonts w:ascii="GHEA Grapalat" w:hAnsi="GHEA Grapalat" w:cs="Sylfaen"/>
        </w:rPr>
        <w:t xml:space="preserve">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w:t>
      </w:r>
      <w:proofErr w:type="gramStart"/>
      <w:r w:rsidRPr="0052513C">
        <w:rPr>
          <w:rFonts w:asciiTheme="minorHAnsi" w:hAnsiTheme="minorHAnsi"/>
          <w:i/>
        </w:rPr>
        <w:t>.</w:t>
      </w:r>
      <w:proofErr w:type="gramEnd"/>
      <w:r w:rsidRPr="0052513C">
        <w:rPr>
          <w:rFonts w:asciiTheme="minorHAnsi" w:hAnsiTheme="minorHAnsi"/>
          <w:i/>
        </w:rPr>
        <w:t xml:space="preserve"> " </w:t>
      </w:r>
      <w:proofErr w:type="gramStart"/>
      <w:r w:rsidRPr="0052513C">
        <w:rPr>
          <w:rFonts w:asciiTheme="minorHAnsi" w:hAnsiTheme="minorHAnsi"/>
          <w:i/>
        </w:rPr>
        <w:t>и</w:t>
      </w:r>
      <w:proofErr w:type="gramEnd"/>
      <w:r w:rsidRPr="0052513C">
        <w:rPr>
          <w:rFonts w:asciiTheme="minorHAnsi" w:hAnsiTheme="minorHAnsi"/>
          <w:i/>
        </w:rPr>
        <w:t xml:space="preserve">сключается из пункта 10.1, если </w:t>
      </w:r>
    </w:p>
    <w:p w:rsidR="0052513C" w:rsidRPr="0052513C" w:rsidRDefault="0052513C" w:rsidP="0052513C">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w:t>
      </w:r>
      <w:proofErr w:type="spellStart"/>
      <w:r w:rsidRPr="0052513C">
        <w:rPr>
          <w:rFonts w:asciiTheme="minorHAnsi" w:hAnsiTheme="minorHAnsi"/>
          <w:i/>
        </w:rPr>
        <w:t>двадцатипятикратный</w:t>
      </w:r>
      <w:proofErr w:type="spellEnd"/>
      <w:r w:rsidRPr="0052513C">
        <w:rPr>
          <w:rFonts w:asciiTheme="minorHAnsi" w:hAnsiTheme="minorHAnsi"/>
          <w:i/>
        </w:rPr>
        <w:t xml:space="preserve"> размер базовой единицы закупок и не предусмотрена предоплата, </w:t>
      </w:r>
    </w:p>
    <w:p w:rsidR="0052513C" w:rsidRPr="0052513C" w:rsidRDefault="0052513C" w:rsidP="0052513C">
      <w:pPr>
        <w:pStyle w:val="af2"/>
        <w:jc w:val="both"/>
        <w:rPr>
          <w:rFonts w:asciiTheme="minorHAnsi" w:hAnsiTheme="minorHAnsi"/>
          <w:i/>
        </w:rPr>
      </w:pPr>
      <w:proofErr w:type="gramStart"/>
      <w:r w:rsidRPr="0052513C">
        <w:rPr>
          <w:rFonts w:asciiTheme="minorHAnsi" w:hAnsiTheme="minorHAnsi"/>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52513C">
        <w:rPr>
          <w:rFonts w:asciiTheme="minorHAnsi" w:hAnsiTheme="minorHAnsi"/>
          <w:i/>
        </w:rPr>
        <w:t>драмов</w:t>
      </w:r>
      <w:proofErr w:type="spellEnd"/>
      <w:r w:rsidRPr="0052513C">
        <w:rPr>
          <w:rFonts w:asciiTheme="minorHAnsi" w:hAnsiTheme="minorHAnsi"/>
          <w:i/>
        </w:rPr>
        <w:t xml:space="preserve">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w:t>
      </w:r>
      <w:proofErr w:type="gramEnd"/>
      <w:r w:rsidRPr="0052513C">
        <w:rPr>
          <w:rFonts w:asciiTheme="minorHAnsi" w:hAnsiTheme="minorHAnsi"/>
          <w:i/>
        </w:rPr>
        <w:t>, предусматривается предоставление предоплаты.</w:t>
      </w:r>
    </w:p>
    <w:p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af2"/>
        <w:jc w:val="both"/>
        <w:rPr>
          <w:rFonts w:asciiTheme="minorHAnsi" w:hAnsiTheme="minorHAnsi"/>
          <w:i/>
        </w:rPr>
      </w:pPr>
      <w:r w:rsidRPr="00564A46">
        <w:rPr>
          <w:rFonts w:asciiTheme="minorHAnsi" w:hAnsiTheme="minorHAnsi"/>
          <w:i/>
        </w:rPr>
        <w:t xml:space="preserve">-    не превышает </w:t>
      </w:r>
      <w:proofErr w:type="spellStart"/>
      <w:r w:rsidRPr="00564A46">
        <w:rPr>
          <w:rFonts w:asciiTheme="minorHAnsi" w:hAnsiTheme="minorHAnsi"/>
          <w:i/>
        </w:rPr>
        <w:t>двадцатипятикратный</w:t>
      </w:r>
      <w:proofErr w:type="spellEnd"/>
      <w:r w:rsidRPr="00564A46">
        <w:rPr>
          <w:rFonts w:asciiTheme="minorHAnsi" w:hAnsiTheme="minorHAnsi"/>
          <w:i/>
        </w:rPr>
        <w:t xml:space="preserve">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w:t>
      </w:r>
      <w:proofErr w:type="spellStart"/>
      <w:r w:rsidRPr="00564A46">
        <w:rPr>
          <w:rFonts w:asciiTheme="minorHAnsi" w:hAnsiTheme="minorHAnsi"/>
          <w:i/>
          <w:sz w:val="20"/>
          <w:szCs w:val="20"/>
        </w:rPr>
        <w:t>двадцатипятикратного</w:t>
      </w:r>
      <w:proofErr w:type="spellEnd"/>
      <w:r w:rsidRPr="00564A46">
        <w:rPr>
          <w:rFonts w:asciiTheme="minorHAnsi" w:hAnsiTheme="minorHAnsi"/>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af2"/>
        <w:jc w:val="both"/>
        <w:rPr>
          <w:rFonts w:asciiTheme="minorHAnsi" w:hAnsiTheme="minorHAnsi"/>
          <w:i/>
          <w:lang w:val="hy-AM"/>
        </w:rPr>
      </w:pPr>
      <w:r w:rsidRPr="00564A46">
        <w:rPr>
          <w:rFonts w:asciiTheme="minorHAnsi" w:hAnsiTheme="minorHAnsi"/>
          <w:i/>
        </w:rPr>
        <w:lastRenderedPageBreak/>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5631F" w:rsidRDefault="00801A4F" w:rsidP="00801A4F">
      <w:pPr>
        <w:widowControl w:val="0"/>
        <w:tabs>
          <w:tab w:val="left" w:pos="1276"/>
        </w:tabs>
        <w:spacing w:after="160"/>
        <w:ind w:firstLine="567"/>
        <w:jc w:val="both"/>
        <w:rPr>
          <w:ins w:id="8"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9"/>
        <w:t>12</w:t>
      </w:r>
      <w:r w:rsidR="00A6609C" w:rsidRPr="0027573B">
        <w:rPr>
          <w:rFonts w:ascii="GHEA Grapalat" w:hAnsi="GHEA Grapalat"/>
        </w:rPr>
        <w:t xml:space="preserve"> </w:t>
      </w:r>
      <w:r w:rsidR="00853CBA" w:rsidRPr="0027573B">
        <w:rPr>
          <w:rFonts w:ascii="GHEA Grapalat" w:hAnsi="GHEA Grapalat"/>
        </w:rPr>
        <w:t>.</w:t>
      </w:r>
    </w:p>
    <w:p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0"/>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w:t>
      </w:r>
      <w:proofErr w:type="gramStart"/>
      <w:r w:rsidR="00BE0C42" w:rsidRPr="0025254A">
        <w:rPr>
          <w:rFonts w:ascii="GHEA Grapalat" w:hAnsi="GHEA Grapalat"/>
        </w:rPr>
        <w:t>по</w:t>
      </w:r>
      <w:proofErr w:type="gramEnd"/>
      <w:r w:rsidR="00BE0C42" w:rsidRPr="0025254A">
        <w:rPr>
          <w:rFonts w:ascii="GHEA Grapalat" w:hAnsi="GHEA Grapalat"/>
        </w:rPr>
        <w:t xml:space="preserve"> более </w:t>
      </w:r>
      <w:proofErr w:type="gramStart"/>
      <w:r w:rsidR="00BE0C42" w:rsidRPr="0025254A">
        <w:rPr>
          <w:rFonts w:ascii="GHEA Grapalat" w:hAnsi="GHEA Grapalat"/>
        </w:rPr>
        <w:t>чем</w:t>
      </w:r>
      <w:proofErr w:type="gramEnd"/>
      <w:r w:rsidR="00BE0C42" w:rsidRPr="0025254A">
        <w:rPr>
          <w:rFonts w:ascii="GHEA Grapalat" w:hAnsi="GHEA Grapalat"/>
        </w:rPr>
        <w:t xml:space="preserve">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proofErr w:type="gramStart"/>
      <w:r w:rsidR="00251CF9" w:rsidRPr="00250377">
        <w:rPr>
          <w:rFonts w:ascii="GHEA Grapalat" w:hAnsi="GHEA Grapalat"/>
        </w:rPr>
        <w:t xml:space="preserve"> </w:t>
      </w:r>
      <w:r w:rsidR="0076763C" w:rsidRPr="00250377">
        <w:rPr>
          <w:rFonts w:ascii="GHEA Grapalat" w:hAnsi="GHEA Grapalat"/>
        </w:rPr>
        <w:t>Е</w:t>
      </w:r>
      <w:proofErr w:type="gramEnd"/>
      <w:r w:rsidR="0076763C" w:rsidRPr="00250377">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xml:space="preserve">. Если на момент возникновения </w:t>
      </w:r>
      <w:proofErr w:type="gramStart"/>
      <w:r w:rsidR="006D7219" w:rsidRPr="00250377">
        <w:rPr>
          <w:rFonts w:ascii="GHEA Grapalat" w:hAnsi="GHEA Grapalat"/>
        </w:rPr>
        <w:t>правомочия</w:t>
      </w:r>
      <w:proofErr w:type="gramEnd"/>
      <w:r w:rsidR="006D7219" w:rsidRPr="00250377">
        <w:rPr>
          <w:rFonts w:ascii="GHEA Grapalat" w:hAnsi="GHEA Grapalat"/>
        </w:rPr>
        <w:t xml:space="preserve">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1"/>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w:t>
      </w:r>
      <w:r w:rsidRPr="000B56C9">
        <w:rPr>
          <w:rFonts w:ascii="GHEA Grapalat" w:hAnsi="GHEA Grapalat"/>
        </w:rPr>
        <w:lastRenderedPageBreak/>
        <w:t>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gramStart"/>
      <w:r w:rsidRPr="00570BBD">
        <w:rPr>
          <w:rFonts w:ascii="GHEA Grapalat" w:hAnsi="GHEA Grapalat"/>
        </w:rPr>
        <w:t>лиц-руководителя</w:t>
      </w:r>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051703" w:rsidRPr="00BB26A9" w:rsidRDefault="00051703" w:rsidP="00051703">
      <w:pPr>
        <w:pStyle w:val="31"/>
        <w:widowControl w:val="0"/>
        <w:spacing w:after="160" w:line="240" w:lineRule="auto"/>
        <w:jc w:val="right"/>
        <w:rPr>
          <w:rFonts w:ascii="GHEA Grapalat" w:hAnsi="GHEA Grapalat" w:cs="Sylfaen"/>
          <w:b/>
        </w:rPr>
      </w:pPr>
      <w:r w:rsidRPr="00BB26A9">
        <w:rPr>
          <w:rFonts w:ascii="GHEA Grapalat" w:hAnsi="GHEA Grapalat"/>
          <w:b/>
          <w:sz w:val="24"/>
          <w:szCs w:val="24"/>
        </w:rPr>
        <w:t xml:space="preserve">к Приглашению на </w:t>
      </w:r>
      <w:r w:rsidRPr="00BB26A9">
        <w:rPr>
          <w:rFonts w:ascii="GHEA Grapalat" w:hAnsi="GHEA Grapalat"/>
          <w:b/>
          <w:sz w:val="16"/>
          <w:szCs w:val="16"/>
        </w:rPr>
        <w:t>ЗАПРОС КОТИРОВОК</w:t>
      </w:r>
      <w:r w:rsidRPr="00BB26A9">
        <w:rPr>
          <w:rFonts w:ascii="GHEA Grapalat" w:hAnsi="GHEA Grapalat" w:cs="Arial"/>
          <w:b/>
          <w:sz w:val="24"/>
          <w:szCs w:val="24"/>
        </w:rPr>
        <w:br/>
      </w:r>
      <w:r w:rsidRPr="00BB26A9">
        <w:rPr>
          <w:rFonts w:ascii="GHEA Grapalat" w:hAnsi="GHEA Grapalat"/>
          <w:b/>
          <w:sz w:val="24"/>
          <w:szCs w:val="24"/>
        </w:rPr>
        <w:t xml:space="preserve">под кодом </w:t>
      </w:r>
      <w:r w:rsidR="007D3880" w:rsidRPr="007D3880">
        <w:rPr>
          <w:rFonts w:ascii="GHEA Grapalat" w:hAnsi="GHEA Grapalat"/>
          <w:b/>
          <w:sz w:val="24"/>
          <w:szCs w:val="24"/>
        </w:rPr>
        <w:t>С</w:t>
      </w:r>
      <w:r w:rsidR="007D3880">
        <w:rPr>
          <w:rFonts w:ascii="GHEA Grapalat" w:hAnsi="GHEA Grapalat"/>
          <w:b/>
          <w:sz w:val="24"/>
          <w:szCs w:val="24"/>
          <w:lang w:val="en-US"/>
        </w:rPr>
        <w:t>BA</w:t>
      </w:r>
      <w:r w:rsidR="007D3880" w:rsidRPr="007D3880">
        <w:rPr>
          <w:rFonts w:ascii="GHEA Grapalat" w:hAnsi="GHEA Grapalat"/>
          <w:b/>
          <w:sz w:val="24"/>
          <w:szCs w:val="24"/>
        </w:rPr>
        <w:t>-</w:t>
      </w:r>
      <w:proofErr w:type="spellStart"/>
      <w:r w:rsidR="007D3880">
        <w:rPr>
          <w:rFonts w:ascii="GHEA Grapalat" w:hAnsi="GHEA Grapalat"/>
          <w:b/>
          <w:sz w:val="24"/>
          <w:szCs w:val="24"/>
          <w:lang w:val="en-US"/>
        </w:rPr>
        <w:t>GHAPDzB</w:t>
      </w:r>
      <w:proofErr w:type="spellEnd"/>
      <w:r w:rsidR="007D3880" w:rsidRPr="007D3880">
        <w:rPr>
          <w:rFonts w:ascii="GHEA Grapalat" w:hAnsi="GHEA Grapalat"/>
          <w:b/>
          <w:sz w:val="24"/>
          <w:szCs w:val="24"/>
        </w:rPr>
        <w:t>-23/01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Pr="00DD2B43">
        <w:rPr>
          <w:rFonts w:ascii="GHEA Grapalat" w:hAnsi="GHEA Grapalat"/>
        </w:rPr>
        <w:t>---</w:t>
      </w:r>
      <w:proofErr w:type="spellStart"/>
      <w:r w:rsidRPr="00DD2B43">
        <w:rPr>
          <w:rFonts w:ascii="GHEA Grapalat" w:hAnsi="GHEA Grapalat"/>
        </w:rPr>
        <w:t>BMAPDzB</w:t>
      </w:r>
      <w:proofErr w:type="spellEnd"/>
      <w:r w:rsidRPr="00DD2B43">
        <w:rPr>
          <w:rFonts w:ascii="GHEA Grapalat" w:hAnsi="GHEA Grapalat"/>
        </w:rPr>
        <w:t>---/---</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lastRenderedPageBreak/>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 xml:space="preserve">"--- </w:t>
      </w:r>
      <w:proofErr w:type="spellStart"/>
      <w:r w:rsidRPr="004F23CF">
        <w:rPr>
          <w:rFonts w:ascii="GHEA Grapalat" w:hAnsi="GHEA Grapalat"/>
        </w:rPr>
        <w:t>BMAPDzB</w:t>
      </w:r>
      <w:proofErr w:type="spellEnd"/>
      <w:r w:rsidRPr="004F23CF">
        <w:rPr>
          <w:rFonts w:ascii="GHEA Grapalat" w:hAnsi="GHEA Grapalat"/>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AF791F">
      <w:pPr>
        <w:pStyle w:val="aff"/>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 xml:space="preserve">под кодом "--- </w:t>
      </w:r>
      <w:proofErr w:type="spellStart"/>
      <w:r w:rsidRPr="00AF791F">
        <w:rPr>
          <w:rFonts w:ascii="GHEA Grapalat" w:hAnsi="GHEA Grapalat"/>
        </w:rPr>
        <w:t>BMAPDzB</w:t>
      </w:r>
      <w:proofErr w:type="spellEnd"/>
      <w:r w:rsidRPr="00AF791F">
        <w:rPr>
          <w:rFonts w:ascii="GHEA Grapalat" w:hAnsi="GHEA Grapalat"/>
        </w:rPr>
        <w:t xml:space="preserve"> ---/---"*</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9"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4"/>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051703" w:rsidRPr="00BB26A9" w:rsidRDefault="00051703" w:rsidP="00051703">
      <w:pPr>
        <w:pStyle w:val="31"/>
        <w:widowControl w:val="0"/>
        <w:spacing w:after="160" w:line="240" w:lineRule="auto"/>
        <w:jc w:val="right"/>
        <w:rPr>
          <w:rFonts w:ascii="GHEA Grapalat" w:hAnsi="GHEA Grapalat" w:cs="Sylfaen"/>
          <w:b/>
        </w:rPr>
      </w:pPr>
      <w:r w:rsidRPr="00BB26A9">
        <w:rPr>
          <w:rFonts w:ascii="GHEA Grapalat" w:hAnsi="GHEA Grapalat"/>
          <w:b/>
          <w:sz w:val="24"/>
          <w:szCs w:val="24"/>
        </w:rPr>
        <w:t xml:space="preserve">к Приглашению на </w:t>
      </w:r>
      <w:r w:rsidRPr="00BB26A9">
        <w:rPr>
          <w:rFonts w:ascii="GHEA Grapalat" w:hAnsi="GHEA Grapalat"/>
          <w:b/>
          <w:sz w:val="16"/>
          <w:szCs w:val="16"/>
        </w:rPr>
        <w:t>ЗАПРОС КОТИРОВОК</w:t>
      </w:r>
      <w:r w:rsidRPr="00BB26A9">
        <w:rPr>
          <w:rFonts w:ascii="GHEA Grapalat" w:hAnsi="GHEA Grapalat" w:cs="Arial"/>
          <w:b/>
          <w:sz w:val="24"/>
          <w:szCs w:val="24"/>
        </w:rPr>
        <w:br/>
      </w:r>
      <w:r w:rsidRPr="00BB26A9">
        <w:rPr>
          <w:rFonts w:ascii="GHEA Grapalat" w:hAnsi="GHEA Grapalat"/>
          <w:b/>
          <w:sz w:val="24"/>
          <w:szCs w:val="24"/>
        </w:rPr>
        <w:t xml:space="preserve">под кодом </w:t>
      </w:r>
      <w:r w:rsidR="007D3880" w:rsidRPr="007D3880">
        <w:rPr>
          <w:rFonts w:ascii="GHEA Grapalat" w:hAnsi="GHEA Grapalat"/>
          <w:b/>
          <w:sz w:val="24"/>
          <w:szCs w:val="24"/>
        </w:rPr>
        <w:t>С</w:t>
      </w:r>
      <w:r w:rsidR="007D3880">
        <w:rPr>
          <w:rFonts w:ascii="GHEA Grapalat" w:hAnsi="GHEA Grapalat"/>
          <w:b/>
          <w:sz w:val="24"/>
          <w:szCs w:val="24"/>
          <w:lang w:val="en-US"/>
        </w:rPr>
        <w:t>BA</w:t>
      </w:r>
      <w:r w:rsidR="007D3880" w:rsidRPr="007D3880">
        <w:rPr>
          <w:rFonts w:ascii="GHEA Grapalat" w:hAnsi="GHEA Grapalat"/>
          <w:b/>
          <w:sz w:val="24"/>
          <w:szCs w:val="24"/>
        </w:rPr>
        <w:t>-</w:t>
      </w:r>
      <w:proofErr w:type="spellStart"/>
      <w:r w:rsidR="007D3880">
        <w:rPr>
          <w:rFonts w:ascii="GHEA Grapalat" w:hAnsi="GHEA Grapalat"/>
          <w:b/>
          <w:sz w:val="24"/>
          <w:szCs w:val="24"/>
          <w:lang w:val="en-US"/>
        </w:rPr>
        <w:t>GHAPDzB</w:t>
      </w:r>
      <w:proofErr w:type="spellEnd"/>
      <w:r w:rsidR="007D3880" w:rsidRPr="007D3880">
        <w:rPr>
          <w:rFonts w:ascii="GHEA Grapalat" w:hAnsi="GHEA Grapalat"/>
          <w:b/>
          <w:sz w:val="24"/>
          <w:szCs w:val="24"/>
        </w:rPr>
        <w:t>-23/01</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открытого конкурса под кодом </w:t>
      </w:r>
      <w:r>
        <w:rPr>
          <w:rFonts w:ascii="GHEA Grapalat" w:hAnsi="GHEA Grapalat"/>
        </w:rPr>
        <w:t>"</w:t>
      </w:r>
      <w:r w:rsidRPr="009044F1">
        <w:rPr>
          <w:rFonts w:ascii="GHEA Grapalat" w:hAnsi="GHEA Grapalat"/>
        </w:rPr>
        <w:t>---</w:t>
      </w:r>
      <w:proofErr w:type="spellStart"/>
      <w:r w:rsidRPr="009044F1">
        <w:rPr>
          <w:rFonts w:ascii="GHEA Grapalat" w:hAnsi="GHEA Grapalat"/>
        </w:rPr>
        <w:t>BMAPDzB</w:t>
      </w:r>
      <w:proofErr w:type="spellEnd"/>
      <w:r w:rsidRPr="009044F1">
        <w:rPr>
          <w:rFonts w:ascii="GHEA Grapalat" w:hAnsi="GHEA Grapalat"/>
        </w:rPr>
        <w:t>---/---</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051703" w:rsidRPr="00BB26A9" w:rsidRDefault="00051703" w:rsidP="00051703">
      <w:pPr>
        <w:pStyle w:val="31"/>
        <w:widowControl w:val="0"/>
        <w:spacing w:after="160" w:line="240" w:lineRule="auto"/>
        <w:jc w:val="right"/>
        <w:rPr>
          <w:rFonts w:ascii="GHEA Grapalat" w:hAnsi="GHEA Grapalat" w:cs="Sylfaen"/>
          <w:b/>
        </w:rPr>
      </w:pPr>
      <w:r w:rsidRPr="00BB26A9">
        <w:rPr>
          <w:rFonts w:ascii="GHEA Grapalat" w:hAnsi="GHEA Grapalat"/>
          <w:b/>
          <w:sz w:val="24"/>
          <w:szCs w:val="24"/>
        </w:rPr>
        <w:t xml:space="preserve">к Приглашению на </w:t>
      </w:r>
      <w:r w:rsidRPr="00BB26A9">
        <w:rPr>
          <w:rFonts w:ascii="GHEA Grapalat" w:hAnsi="GHEA Grapalat"/>
          <w:b/>
          <w:sz w:val="16"/>
          <w:szCs w:val="16"/>
        </w:rPr>
        <w:t>ЗАПРОС КОТИРОВОК</w:t>
      </w:r>
      <w:r w:rsidRPr="00BB26A9">
        <w:rPr>
          <w:rFonts w:ascii="GHEA Grapalat" w:hAnsi="GHEA Grapalat" w:cs="Arial"/>
          <w:b/>
          <w:sz w:val="24"/>
          <w:szCs w:val="24"/>
        </w:rPr>
        <w:br/>
      </w:r>
      <w:r w:rsidRPr="00BB26A9">
        <w:rPr>
          <w:rFonts w:ascii="GHEA Grapalat" w:hAnsi="GHEA Grapalat"/>
          <w:b/>
          <w:sz w:val="24"/>
          <w:szCs w:val="24"/>
        </w:rPr>
        <w:t xml:space="preserve">под кодом </w:t>
      </w:r>
      <w:r w:rsidR="007D3880" w:rsidRPr="007D3880">
        <w:rPr>
          <w:rFonts w:ascii="GHEA Grapalat" w:hAnsi="GHEA Grapalat"/>
          <w:b/>
          <w:sz w:val="24"/>
          <w:szCs w:val="24"/>
        </w:rPr>
        <w:t>С</w:t>
      </w:r>
      <w:r w:rsidR="007D3880">
        <w:rPr>
          <w:rFonts w:ascii="GHEA Grapalat" w:hAnsi="GHEA Grapalat"/>
          <w:b/>
          <w:sz w:val="24"/>
          <w:szCs w:val="24"/>
          <w:lang w:val="en-US"/>
        </w:rPr>
        <w:t>BA</w:t>
      </w:r>
      <w:r w:rsidR="007D3880" w:rsidRPr="007D3880">
        <w:rPr>
          <w:rFonts w:ascii="GHEA Grapalat" w:hAnsi="GHEA Grapalat"/>
          <w:b/>
          <w:sz w:val="24"/>
          <w:szCs w:val="24"/>
        </w:rPr>
        <w:t>-</w:t>
      </w:r>
      <w:proofErr w:type="spellStart"/>
      <w:r w:rsidR="007D3880">
        <w:rPr>
          <w:rFonts w:ascii="GHEA Grapalat" w:hAnsi="GHEA Grapalat"/>
          <w:b/>
          <w:sz w:val="24"/>
          <w:szCs w:val="24"/>
          <w:lang w:val="en-US"/>
        </w:rPr>
        <w:t>GHAPDzB</w:t>
      </w:r>
      <w:proofErr w:type="spellEnd"/>
      <w:r w:rsidR="007D3880" w:rsidRPr="007D3880">
        <w:rPr>
          <w:rFonts w:ascii="GHEA Grapalat" w:hAnsi="GHEA Grapalat"/>
          <w:b/>
          <w:sz w:val="24"/>
          <w:szCs w:val="24"/>
        </w:rPr>
        <w:t>-23/01</w:t>
      </w: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0"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2B1527"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2B1527"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2B1527"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2B1527"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2B1527"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2B1527"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2B1527"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2B152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2B152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2B1527"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2B1527"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2B1527"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2B152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2B152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2B1527"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2B1527"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2B1527"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2B1527"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F016A2" w:rsidRPr="00B23852" w:rsidRDefault="002B152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2B1527"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2B152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2B152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11"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roofErr w:type="gramEnd"/>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Pr="009044F1">
        <w:rPr>
          <w:rFonts w:ascii="GHEA Grapalat" w:hAnsi="GHEA Grapalat"/>
          <w:b/>
          <w:sz w:val="24"/>
          <w:szCs w:val="24"/>
        </w:rPr>
        <w:t>---</w:t>
      </w:r>
      <w:proofErr w:type="spellStart"/>
      <w:r w:rsidRPr="009044F1">
        <w:rPr>
          <w:rFonts w:ascii="GHEA Grapalat" w:hAnsi="GHEA Grapalat"/>
          <w:b/>
          <w:sz w:val="24"/>
          <w:szCs w:val="24"/>
        </w:rPr>
        <w:t>BMAPDzB</w:t>
      </w:r>
      <w:proofErr w:type="spellEnd"/>
      <w:r w:rsidRPr="009044F1">
        <w:rPr>
          <w:rFonts w:ascii="GHEA Grapalat" w:hAnsi="GHEA Grapalat"/>
          <w:b/>
          <w:sz w:val="24"/>
          <w:szCs w:val="24"/>
        </w:rPr>
        <w:t>---/---</w:t>
      </w:r>
      <w:r w:rsidR="006132ED">
        <w:rPr>
          <w:rFonts w:ascii="GHEA Grapalat" w:hAnsi="GHEA Grapalat"/>
          <w:b/>
          <w:sz w:val="24"/>
          <w:szCs w:val="24"/>
        </w:rPr>
        <w:t>"</w:t>
      </w:r>
      <w:r w:rsidR="00DC619D">
        <w:rPr>
          <w:rStyle w:val="af6"/>
          <w:rFonts w:ascii="GHEA Grapalat" w:hAnsi="GHEA Grapalat"/>
          <w:b/>
          <w:sz w:val="24"/>
          <w:szCs w:val="24"/>
        </w:rPr>
        <w:footnoteReference w:customMarkFollows="1" w:id="15"/>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Pr="005744FC">
        <w:rPr>
          <w:rFonts w:ascii="GHEA Grapalat" w:hAnsi="GHEA Grapalat"/>
          <w:spacing w:val="-6"/>
        </w:rPr>
        <w:t>---</w:t>
      </w:r>
      <w:proofErr w:type="spellStart"/>
      <w:r w:rsidRPr="005744FC">
        <w:rPr>
          <w:rFonts w:ascii="GHEA Grapalat" w:hAnsi="GHEA Grapalat"/>
          <w:spacing w:val="-6"/>
        </w:rPr>
        <w:t>BMAPDzB</w:t>
      </w:r>
      <w:proofErr w:type="spellEnd"/>
      <w:r w:rsidRPr="005744FC">
        <w:rPr>
          <w:rFonts w:ascii="GHEA Grapalat" w:hAnsi="GHEA Grapalat"/>
          <w:spacing w:val="-6"/>
        </w:rPr>
        <w:t>---/---</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6"/>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051703" w:rsidRPr="00BB26A9" w:rsidRDefault="00051703" w:rsidP="00051703">
      <w:pPr>
        <w:pStyle w:val="31"/>
        <w:widowControl w:val="0"/>
        <w:spacing w:after="160" w:line="240" w:lineRule="auto"/>
        <w:jc w:val="right"/>
        <w:rPr>
          <w:rFonts w:ascii="GHEA Grapalat" w:hAnsi="GHEA Grapalat" w:cs="Sylfaen"/>
          <w:b/>
        </w:rPr>
      </w:pPr>
      <w:r w:rsidRPr="00BB26A9">
        <w:rPr>
          <w:rFonts w:ascii="GHEA Grapalat" w:hAnsi="GHEA Grapalat"/>
          <w:b/>
          <w:sz w:val="24"/>
          <w:szCs w:val="24"/>
        </w:rPr>
        <w:t xml:space="preserve">к Приглашению на </w:t>
      </w:r>
      <w:r w:rsidRPr="00BB26A9">
        <w:rPr>
          <w:rFonts w:ascii="GHEA Grapalat" w:hAnsi="GHEA Grapalat"/>
          <w:b/>
          <w:sz w:val="16"/>
          <w:szCs w:val="16"/>
        </w:rPr>
        <w:t>ЗАПРОС КОТИРОВОК</w:t>
      </w:r>
      <w:r w:rsidRPr="00BB26A9">
        <w:rPr>
          <w:rFonts w:ascii="GHEA Grapalat" w:hAnsi="GHEA Grapalat" w:cs="Arial"/>
          <w:b/>
          <w:sz w:val="24"/>
          <w:szCs w:val="24"/>
        </w:rPr>
        <w:br/>
      </w:r>
      <w:r w:rsidRPr="00BB26A9">
        <w:rPr>
          <w:rFonts w:ascii="GHEA Grapalat" w:hAnsi="GHEA Grapalat"/>
          <w:b/>
          <w:sz w:val="24"/>
          <w:szCs w:val="24"/>
        </w:rPr>
        <w:t xml:space="preserve">под кодом </w:t>
      </w:r>
      <w:r w:rsidRPr="00BB26A9">
        <w:rPr>
          <w:rFonts w:ascii="GHEA Grapalat" w:hAnsi="GHEA Grapalat"/>
          <w:b/>
          <w:sz w:val="24"/>
          <w:szCs w:val="24"/>
          <w:lang w:val="en-US"/>
        </w:rPr>
        <w:t>GBA</w:t>
      </w:r>
      <w:r w:rsidRPr="00BB26A9">
        <w:rPr>
          <w:rFonts w:ascii="GHEA Grapalat" w:hAnsi="GHEA Grapalat"/>
          <w:b/>
          <w:sz w:val="24"/>
          <w:szCs w:val="24"/>
        </w:rPr>
        <w:t>-</w:t>
      </w:r>
      <w:r w:rsidRPr="00BB26A9">
        <w:rPr>
          <w:rFonts w:ascii="GHEA Grapalat" w:hAnsi="GHEA Grapalat"/>
          <w:b/>
          <w:sz w:val="24"/>
          <w:szCs w:val="24"/>
          <w:lang w:val="en-US"/>
        </w:rPr>
        <w:t>GH</w:t>
      </w:r>
      <w:r w:rsidRPr="00BB26A9">
        <w:rPr>
          <w:rFonts w:ascii="GHEA Grapalat" w:hAnsi="GHEA Grapalat"/>
          <w:b/>
          <w:sz w:val="24"/>
          <w:szCs w:val="24"/>
        </w:rPr>
        <w:t>APDzB-2</w:t>
      </w:r>
      <w:r w:rsidRPr="00051703">
        <w:rPr>
          <w:rFonts w:ascii="GHEA Grapalat" w:hAnsi="GHEA Grapalat"/>
          <w:b/>
          <w:sz w:val="24"/>
          <w:szCs w:val="24"/>
        </w:rPr>
        <w:t>3</w:t>
      </w:r>
      <w:r w:rsidRPr="00BB26A9">
        <w:rPr>
          <w:rFonts w:ascii="GHEA Grapalat" w:hAnsi="GHEA Grapalat"/>
          <w:b/>
          <w:sz w:val="24"/>
          <w:szCs w:val="24"/>
        </w:rPr>
        <w:t>/01</w:t>
      </w:r>
    </w:p>
    <w:p w:rsidR="00742F7B" w:rsidRPr="00B138F3" w:rsidRDefault="00742F7B" w:rsidP="00742F7B">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proofErr w:type="gramStart"/>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щих</w:t>
      </w:r>
      <w:proofErr w:type="gramEnd"/>
      <w:r w:rsidRPr="00B138F3">
        <w:rPr>
          <w:rFonts w:ascii="GHEA Grapalat" w:eastAsiaTheme="minorHAnsi" w:hAnsi="GHEA Grapalat" w:cstheme="minorBidi"/>
        </w:rPr>
        <w:t xml:space="preserve">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roofErr w:type="gramEnd"/>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045968">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634B02" w:rsidRDefault="00634B02" w:rsidP="00634B02">
      <w:pPr>
        <w:pStyle w:val="af4"/>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Информацию о факте предоставления настоящей гаранти</w:t>
      </w:r>
      <w:proofErr w:type="gramStart"/>
      <w:r w:rsidRPr="001F3278">
        <w:rPr>
          <w:rFonts w:ascii="GHEA Grapalat" w:eastAsiaTheme="minorHAnsi" w:hAnsi="GHEA Grapalat" w:cstheme="minorBidi"/>
        </w:rPr>
        <w:t>и</w:t>
      </w:r>
      <w:r w:rsidR="0062057D" w:rsidRPr="001F3278">
        <w:rPr>
          <w:rFonts w:ascii="GHEA Grapalat" w:eastAsiaTheme="minorHAnsi" w:hAnsi="GHEA Grapalat" w:cstheme="minorBidi"/>
        </w:rPr>
        <w:t>-</w:t>
      </w:r>
      <w:proofErr w:type="gramEnd"/>
      <w:r w:rsidR="0062057D" w:rsidRPr="001F3278">
        <w:rPr>
          <w:rFonts w:ascii="GHEA Grapalat" w:eastAsiaTheme="minorHAnsi" w:hAnsi="GHEA Grapalat" w:cstheme="minorBidi"/>
        </w:rPr>
        <w:t xml:space="preserve"> номер гарантии, наименование предоставляющего банка и код, указанный в пункте 1 настоящей гарантии,</w:t>
      </w:r>
      <w:r w:rsidRPr="001F3278">
        <w:rPr>
          <w:rFonts w:ascii="GHEA Grapalat" w:eastAsiaTheme="minorHAnsi" w:hAnsi="GHEA Grapalat" w:cstheme="minorBidi"/>
        </w:rPr>
        <w:t xml:space="preserve">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634B02" w:rsidRDefault="00634B02" w:rsidP="00634B02">
      <w:pPr>
        <w:pStyle w:val="af4"/>
        <w:shd w:val="clear" w:color="auto" w:fill="FFFFFF"/>
        <w:spacing w:before="0" w:beforeAutospacing="0" w:after="0" w:afterAutospacing="0"/>
        <w:ind w:firstLine="375"/>
        <w:jc w:val="both"/>
        <w:rPr>
          <w:rStyle w:val="af5"/>
          <w:b w:val="0"/>
          <w:bCs w:val="0"/>
          <w:sz w:val="20"/>
          <w:szCs w:val="20"/>
        </w:rPr>
      </w:pPr>
    </w:p>
    <w:p w:rsidR="00BF7253" w:rsidRPr="00842D08"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выдающему гарантию, в письменной форме. К требованию прилага</w:t>
      </w:r>
      <w:r w:rsidR="00842D08"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842D08" w:rsidRPr="00842D08">
        <w:rPr>
          <w:rFonts w:ascii="GHEA Grapalat" w:eastAsiaTheme="minorHAnsi" w:hAnsi="GHEA Grapalat" w:cstheme="minorBidi"/>
        </w:rPr>
        <w:t>.</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051703" w:rsidRPr="00BB26A9" w:rsidRDefault="00051703" w:rsidP="00051703">
      <w:pPr>
        <w:pStyle w:val="31"/>
        <w:widowControl w:val="0"/>
        <w:spacing w:after="160" w:line="240" w:lineRule="auto"/>
        <w:jc w:val="right"/>
        <w:rPr>
          <w:rFonts w:ascii="GHEA Grapalat" w:hAnsi="GHEA Grapalat" w:cs="Sylfaen"/>
          <w:b/>
        </w:rPr>
      </w:pPr>
      <w:r w:rsidRPr="00BB26A9">
        <w:rPr>
          <w:rFonts w:ascii="GHEA Grapalat" w:hAnsi="GHEA Grapalat"/>
          <w:b/>
          <w:sz w:val="24"/>
          <w:szCs w:val="24"/>
        </w:rPr>
        <w:t xml:space="preserve">к Приглашению на </w:t>
      </w:r>
      <w:r w:rsidRPr="00BB26A9">
        <w:rPr>
          <w:rFonts w:ascii="GHEA Grapalat" w:hAnsi="GHEA Grapalat"/>
          <w:b/>
          <w:sz w:val="16"/>
          <w:szCs w:val="16"/>
        </w:rPr>
        <w:t>ЗАПРОС КОТИРОВОК</w:t>
      </w:r>
      <w:r w:rsidRPr="00BB26A9">
        <w:rPr>
          <w:rFonts w:ascii="GHEA Grapalat" w:hAnsi="GHEA Grapalat" w:cs="Arial"/>
          <w:b/>
          <w:sz w:val="24"/>
          <w:szCs w:val="24"/>
        </w:rPr>
        <w:br/>
      </w:r>
      <w:r w:rsidRPr="00BB26A9">
        <w:rPr>
          <w:rFonts w:ascii="GHEA Grapalat" w:hAnsi="GHEA Grapalat"/>
          <w:b/>
          <w:sz w:val="24"/>
          <w:szCs w:val="24"/>
        </w:rPr>
        <w:t xml:space="preserve">под кодом </w:t>
      </w:r>
      <w:r w:rsidR="007D3880" w:rsidRPr="007D3880">
        <w:rPr>
          <w:rFonts w:ascii="GHEA Grapalat" w:hAnsi="GHEA Grapalat"/>
          <w:b/>
          <w:sz w:val="24"/>
          <w:szCs w:val="24"/>
        </w:rPr>
        <w:t>С</w:t>
      </w:r>
      <w:r w:rsidR="007D3880">
        <w:rPr>
          <w:rFonts w:ascii="GHEA Grapalat" w:hAnsi="GHEA Grapalat"/>
          <w:b/>
          <w:sz w:val="24"/>
          <w:szCs w:val="24"/>
          <w:lang w:val="en-US"/>
        </w:rPr>
        <w:t>BA</w:t>
      </w:r>
      <w:r w:rsidR="007D3880" w:rsidRPr="007D3880">
        <w:rPr>
          <w:rFonts w:ascii="GHEA Grapalat" w:hAnsi="GHEA Grapalat"/>
          <w:b/>
          <w:sz w:val="24"/>
          <w:szCs w:val="24"/>
        </w:rPr>
        <w:t>-</w:t>
      </w:r>
      <w:proofErr w:type="spellStart"/>
      <w:r w:rsidR="007D3880">
        <w:rPr>
          <w:rFonts w:ascii="GHEA Grapalat" w:hAnsi="GHEA Grapalat"/>
          <w:b/>
          <w:sz w:val="24"/>
          <w:szCs w:val="24"/>
          <w:lang w:val="en-US"/>
        </w:rPr>
        <w:t>GHAPDzB</w:t>
      </w:r>
      <w:proofErr w:type="spellEnd"/>
      <w:r w:rsidR="007D3880" w:rsidRPr="007D3880">
        <w:rPr>
          <w:rFonts w:ascii="GHEA Grapalat" w:hAnsi="GHEA Grapalat"/>
          <w:b/>
          <w:sz w:val="24"/>
          <w:szCs w:val="24"/>
        </w:rPr>
        <w:t>-23/01</w:t>
      </w: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далее-принципал</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r w:rsidRPr="00361EFF">
        <w:rPr>
          <w:rFonts w:ascii="GHEA Grapalat" w:eastAsiaTheme="minorHAnsi" w:hAnsi="GHEA Grapalat" w:cstheme="minorBidi"/>
          <w:sz w:val="18"/>
          <w:szCs w:val="18"/>
        </w:rPr>
        <w:t xml:space="preserve">наименование </w:t>
      </w:r>
      <w:r w:rsidR="00C7561C" w:rsidRPr="00361EFF">
        <w:rPr>
          <w:rFonts w:ascii="GHEA Grapalat" w:eastAsiaTheme="minorHAnsi" w:hAnsi="GHEA Grapalat" w:cstheme="minorBidi"/>
          <w:sz w:val="18"/>
          <w:szCs w:val="18"/>
        </w:rPr>
        <w:t xml:space="preserve">выдающего гарантию </w:t>
      </w:r>
      <w:r w:rsidRPr="00361EFF">
        <w:rPr>
          <w:rFonts w:ascii="GHEA Grapalat" w:eastAsiaTheme="minorHAnsi" w:hAnsi="GHEA Grapalat" w:cstheme="minorBidi"/>
          <w:sz w:val="18"/>
          <w:szCs w:val="18"/>
        </w:rPr>
        <w:t>банка</w:t>
      </w:r>
      <w:r w:rsidR="00C7561C" w:rsidRPr="00361EFF">
        <w:rPr>
          <w:rFonts w:ascii="GHEA Grapalat" w:eastAsiaTheme="minorHAnsi" w:hAnsi="GHEA Grapalat" w:cstheme="minorBidi"/>
          <w:sz w:val="18"/>
          <w:szCs w:val="18"/>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ED62EA">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sz w:val="18"/>
          <w:szCs w:val="18"/>
        </w:rPr>
        <w:t xml:space="preserve">номер </w:t>
      </w:r>
      <w:proofErr w:type="gramStart"/>
      <w:r w:rsidRPr="00D66198">
        <w:rPr>
          <w:rFonts w:ascii="GHEA Grapalat" w:eastAsiaTheme="minorHAnsi" w:hAnsi="GHEA Grapalat" w:cstheme="minorBidi"/>
          <w:sz w:val="18"/>
          <w:szCs w:val="18"/>
        </w:rPr>
        <w:t>заключаемого</w:t>
      </w:r>
      <w:proofErr w:type="gramEnd"/>
      <w:r w:rsidRPr="00D66198">
        <w:rPr>
          <w:rFonts w:ascii="GHEA Grapalat" w:eastAsiaTheme="minorHAnsi" w:hAnsi="GHEA Grapalat" w:cstheme="minorBidi"/>
          <w:sz w:val="18"/>
          <w:szCs w:val="18"/>
        </w:rPr>
        <w:t xml:space="preserve"> </w:t>
      </w:r>
      <w:proofErr w:type="spellStart"/>
      <w:r w:rsidRPr="00D66198">
        <w:rPr>
          <w:rFonts w:ascii="GHEA Grapalat" w:eastAsiaTheme="minorHAnsi" w:hAnsi="GHEA Grapalat" w:cstheme="minorBidi"/>
          <w:sz w:val="18"/>
          <w:szCs w:val="18"/>
        </w:rPr>
        <w:t>договара</w:t>
      </w:r>
      <w:proofErr w:type="spellEnd"/>
    </w:p>
    <w:p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p>
    <w:p w:rsidR="0053597C" w:rsidRPr="00D66198" w:rsidRDefault="0053597C" w:rsidP="0053597C">
      <w:pPr>
        <w:pStyle w:val="af4"/>
        <w:shd w:val="clear" w:color="auto" w:fill="FFFFFF"/>
        <w:contextualSpacing/>
        <w:jc w:val="both"/>
        <w:rPr>
          <w:rFonts w:ascii="GHEA Grapalat" w:eastAsiaTheme="minorHAnsi" w:hAnsi="GHEA Grapalat" w:cstheme="minorBidi"/>
          <w:lang w:val="hy-AM"/>
        </w:rPr>
      </w:pPr>
      <w:r w:rsidRPr="00D66198">
        <w:rPr>
          <w:rFonts w:ascii="GHEA Grapalat" w:eastAsiaTheme="minorHAnsi" w:hAnsi="GHEA Grapalat" w:cstheme="minorBidi"/>
        </w:rPr>
        <w:t xml:space="preserve">и  действует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в</w:t>
      </w:r>
      <w:r w:rsidRPr="00D66198">
        <w:rPr>
          <w:rFonts w:ascii="GHEA Grapalat" w:hAnsi="GHEA Grapalat"/>
        </w:rPr>
        <w:t>ключительно</w:t>
      </w:r>
      <w:r w:rsidRPr="00D66198">
        <w:rPr>
          <w:rFonts w:ascii="GHEA Grapalat" w:eastAsiaTheme="minorHAnsi" w:hAnsi="GHEA Grapalat" w:cstheme="minorBidi"/>
        </w:rPr>
        <w:t xml:space="preserve">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девяностого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рабочего </w:t>
      </w:r>
      <w:r w:rsidRPr="00D66198">
        <w:rPr>
          <w:rFonts w:ascii="GHEA Grapalat" w:eastAsiaTheme="minorHAnsi" w:hAnsi="GHEA Grapalat" w:cstheme="minorBidi"/>
          <w:lang w:val="hy-AM"/>
        </w:rPr>
        <w:t xml:space="preserve"> </w:t>
      </w:r>
      <w:proofErr w:type="gramStart"/>
      <w:r w:rsidRPr="00D66198">
        <w:rPr>
          <w:rFonts w:ascii="GHEA Grapalat" w:eastAsiaTheme="minorHAnsi" w:hAnsi="GHEA Grapalat" w:cstheme="minorBidi"/>
        </w:rPr>
        <w:t>дня</w:t>
      </w:r>
      <w:proofErr w:type="gramEnd"/>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следующего за днем </w:t>
      </w:r>
    </w:p>
    <w:p w:rsidR="0053597C" w:rsidRPr="00D66198" w:rsidRDefault="0053597C" w:rsidP="0053597C">
      <w:pPr>
        <w:pStyle w:val="af4"/>
        <w:shd w:val="clear" w:color="auto" w:fill="FFFFFF"/>
        <w:contextualSpacing/>
        <w:jc w:val="both"/>
        <w:rPr>
          <w:rFonts w:ascii="GHEA Grapalat" w:eastAsiaTheme="minorHAnsi" w:hAnsi="GHEA Grapalat" w:cstheme="minorBidi"/>
          <w:sz w:val="18"/>
          <w:szCs w:val="18"/>
          <w:lang w:val="hy-AM"/>
        </w:rPr>
      </w:pPr>
    </w:p>
    <w:p w:rsidR="0053597C" w:rsidRPr="00D66198" w:rsidRDefault="0053597C" w:rsidP="001E7BA9">
      <w:pPr>
        <w:pStyle w:val="af4"/>
        <w:shd w:val="clear" w:color="auto" w:fill="FFFFFF"/>
        <w:contextualSpacing/>
        <w:jc w:val="center"/>
        <w:rPr>
          <w:rFonts w:eastAsiaTheme="minorHAnsi" w:cstheme="minorBidi"/>
        </w:rPr>
      </w:pPr>
      <w:r w:rsidRPr="00D66198">
        <w:rPr>
          <w:rFonts w:ascii="GHEA Grapalat" w:eastAsiaTheme="minorHAnsi" w:hAnsi="GHEA Grapalat" w:cstheme="minorBidi"/>
          <w:lang w:val="hy-AM"/>
        </w:rPr>
        <w:lastRenderedPageBreak/>
        <w:t>--------------------------------------------------------</w:t>
      </w:r>
      <w:r w:rsidRPr="00D66198">
        <w:rPr>
          <w:rFonts w:ascii="GHEA Grapalat" w:eastAsiaTheme="minorHAnsi" w:hAnsi="GHEA Grapalat" w:cstheme="minorBidi"/>
        </w:rPr>
        <w:t>------------------</w:t>
      </w:r>
      <w:r w:rsidRPr="00D66198">
        <w:rPr>
          <w:rFonts w:ascii="GHEA Grapalat" w:eastAsiaTheme="minorHAnsi" w:hAnsi="GHEA Grapalat" w:cstheme="minorBidi"/>
          <w:lang w:val="hy-AM"/>
        </w:rPr>
        <w:t>----------------------</w:t>
      </w:r>
      <w:r w:rsidRPr="00D66198">
        <w:rPr>
          <w:rFonts w:eastAsiaTheme="minorHAnsi" w:cstheme="minorBidi"/>
        </w:rPr>
        <w:t xml:space="preserve"> </w:t>
      </w:r>
      <w:r w:rsidRPr="00D66198">
        <w:rPr>
          <w:rFonts w:eastAsiaTheme="minorHAnsi" w:cstheme="minorBidi"/>
          <w:lang w:val="hy-AM"/>
        </w:rPr>
        <w:t>.</w:t>
      </w:r>
      <w:r w:rsidRPr="00D66198">
        <w:rPr>
          <w:rFonts w:eastAsiaTheme="minorHAnsi" w:cstheme="minorBidi"/>
        </w:rPr>
        <w:t xml:space="preserve">           </w:t>
      </w:r>
      <w:r w:rsidRPr="00D66198">
        <w:rPr>
          <w:rFonts w:ascii="GHEA Grapalat" w:hAnsi="GHEA Grapalat"/>
          <w:sz w:val="16"/>
          <w:szCs w:val="16"/>
        </w:rPr>
        <w:t>крайний срок</w:t>
      </w:r>
      <w:r w:rsidRPr="00D66198">
        <w:rPr>
          <w:rFonts w:ascii="GHEA Grapalat" w:eastAsiaTheme="minorHAnsi" w:hAnsi="GHEA Grapalat" w:cstheme="minorBidi"/>
          <w:sz w:val="16"/>
          <w:szCs w:val="16"/>
        </w:rPr>
        <w:t xml:space="preserve"> поставки товаров</w:t>
      </w:r>
      <w:r w:rsidRPr="00D66198">
        <w:rPr>
          <w:rFonts w:ascii="GHEA Grapalat" w:eastAsiaTheme="minorHAnsi" w:hAnsi="GHEA Grapalat" w:cstheme="minorBidi"/>
          <w:sz w:val="16"/>
          <w:szCs w:val="16"/>
          <w:lang w:val="hy-AM"/>
        </w:rPr>
        <w:t>, предусмотренн</w:t>
      </w:r>
      <w:proofErr w:type="spellStart"/>
      <w:r w:rsidRPr="00D66198">
        <w:rPr>
          <w:rFonts w:ascii="GHEA Grapalat" w:eastAsiaTheme="minorHAnsi" w:hAnsi="GHEA Grapalat" w:cstheme="minorBidi"/>
          <w:sz w:val="16"/>
          <w:szCs w:val="16"/>
        </w:rPr>
        <w:t>ый</w:t>
      </w:r>
      <w:proofErr w:type="spellEnd"/>
      <w:r w:rsidRPr="00D66198">
        <w:rPr>
          <w:rFonts w:ascii="GHEA Grapalat" w:eastAsiaTheme="minorHAnsi" w:hAnsi="GHEA Grapalat" w:cstheme="minorBidi"/>
          <w:sz w:val="16"/>
          <w:szCs w:val="16"/>
        </w:rPr>
        <w:t xml:space="preserve"> </w:t>
      </w:r>
      <w:r w:rsidRPr="00D66198">
        <w:rPr>
          <w:rFonts w:ascii="GHEA Grapalat" w:eastAsiaTheme="minorHAnsi" w:hAnsi="GHEA Grapalat" w:cstheme="minorBidi"/>
          <w:sz w:val="16"/>
          <w:szCs w:val="16"/>
          <w:lang w:val="hy-AM"/>
        </w:rPr>
        <w:t>заключаемым договором</w:t>
      </w:r>
    </w:p>
    <w:p w:rsidR="0053597C" w:rsidRPr="00D66198" w:rsidRDefault="0053597C" w:rsidP="0053597C">
      <w:pPr>
        <w:pStyle w:val="af4"/>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В день предоставления гарантии лицо, выдающее гарантию, с официального адреса</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w:t>
      </w:r>
      <w:proofErr w:type="gramStart"/>
      <w:r w:rsidRPr="00D66198">
        <w:rPr>
          <w:rFonts w:ascii="GHEA Grapalat" w:eastAsiaTheme="minorHAnsi" w:hAnsi="GHEA Grapalat" w:cstheme="minorBidi"/>
        </w:rPr>
        <w:t>кодом</w:t>
      </w:r>
      <w:proofErr w:type="gramEnd"/>
      <w:r w:rsidRPr="00D66198">
        <w:rPr>
          <w:rFonts w:ascii="GHEA Grapalat" w:eastAsiaTheme="minorHAnsi" w:hAnsi="GHEA Grapalat" w:cstheme="minorBidi"/>
        </w:rPr>
        <w:t xml:space="preserve"> упомянутым в пункте 1 настоящей гарантии</w:t>
      </w:r>
      <w:r w:rsidRPr="00D66198">
        <w:rPr>
          <w:rFonts w:ascii="GHEA Grapalat" w:eastAsiaTheme="minorHAnsi" w:hAnsi="GHEA Grapalat" w:cstheme="minorBidi"/>
          <w:lang w:val="hy-AM"/>
        </w:rPr>
        <w:t>.</w:t>
      </w:r>
      <w:r w:rsidRPr="00D66198">
        <w:rPr>
          <w:rFonts w:ascii="GHEA Grapalat" w:eastAsiaTheme="minorHAnsi" w:hAnsi="GHEA Grapalat" w:cstheme="minorBidi"/>
        </w:rPr>
        <w:t xml:space="preserve"> </w:t>
      </w:r>
    </w:p>
    <w:p w:rsidR="007B3F5F" w:rsidRPr="00D66198"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0"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562DD" w:rsidRDefault="00F562DD">
      <w:pPr>
        <w:rPr>
          <w:rFonts w:ascii="GHEA Grapalat" w:hAnsi="GHEA Grapalat"/>
          <w:i/>
          <w:sz w:val="22"/>
          <w:szCs w:val="22"/>
        </w:rPr>
      </w:pPr>
      <w:r>
        <w:rPr>
          <w:rFonts w:ascii="GHEA Grapalat" w:hAnsi="GHEA Grapalat"/>
          <w:i/>
          <w:sz w:val="22"/>
          <w:szCs w:val="22"/>
        </w:rPr>
        <w:br w:type="page"/>
      </w:r>
    </w:p>
    <w:p w:rsidR="003E31E5" w:rsidRPr="00B138F3" w:rsidRDefault="003E31E5" w:rsidP="003E31E5">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005D6FB8" w:rsidRPr="00182C2E">
        <w:rPr>
          <w:rFonts w:ascii="GHEA Grapalat" w:hAnsi="GHEA Grapalat"/>
          <w:b/>
        </w:rPr>
        <w:t>.</w:t>
      </w:r>
      <w:r>
        <w:rPr>
          <w:rFonts w:ascii="GHEA Grapalat" w:hAnsi="GHEA Grapalat"/>
          <w:b/>
        </w:rPr>
        <w:t>1</w:t>
      </w:r>
    </w:p>
    <w:p w:rsidR="00051703" w:rsidRPr="00BB26A9" w:rsidRDefault="00051703" w:rsidP="00051703">
      <w:pPr>
        <w:pStyle w:val="31"/>
        <w:widowControl w:val="0"/>
        <w:spacing w:after="160" w:line="240" w:lineRule="auto"/>
        <w:jc w:val="right"/>
        <w:rPr>
          <w:rFonts w:ascii="GHEA Grapalat" w:hAnsi="GHEA Grapalat" w:cs="Sylfaen"/>
          <w:b/>
        </w:rPr>
      </w:pPr>
      <w:r w:rsidRPr="00BB26A9">
        <w:rPr>
          <w:rFonts w:ascii="GHEA Grapalat" w:hAnsi="GHEA Grapalat"/>
          <w:b/>
          <w:sz w:val="24"/>
          <w:szCs w:val="24"/>
        </w:rPr>
        <w:t xml:space="preserve">к Приглашению на </w:t>
      </w:r>
      <w:r w:rsidRPr="00BB26A9">
        <w:rPr>
          <w:rFonts w:ascii="GHEA Grapalat" w:hAnsi="GHEA Grapalat"/>
          <w:b/>
          <w:sz w:val="16"/>
          <w:szCs w:val="16"/>
        </w:rPr>
        <w:t>ЗАПРОС КОТИРОВОК</w:t>
      </w:r>
      <w:r w:rsidRPr="00BB26A9">
        <w:rPr>
          <w:rFonts w:ascii="GHEA Grapalat" w:hAnsi="GHEA Grapalat" w:cs="Arial"/>
          <w:b/>
          <w:sz w:val="24"/>
          <w:szCs w:val="24"/>
        </w:rPr>
        <w:br/>
      </w:r>
      <w:r w:rsidRPr="00BB26A9">
        <w:rPr>
          <w:rFonts w:ascii="GHEA Grapalat" w:hAnsi="GHEA Grapalat"/>
          <w:b/>
          <w:sz w:val="24"/>
          <w:szCs w:val="24"/>
        </w:rPr>
        <w:t xml:space="preserve">под кодом </w:t>
      </w:r>
      <w:r w:rsidR="007D3880" w:rsidRPr="007D3880">
        <w:rPr>
          <w:rFonts w:ascii="GHEA Grapalat" w:hAnsi="GHEA Grapalat"/>
          <w:b/>
          <w:sz w:val="24"/>
          <w:szCs w:val="24"/>
        </w:rPr>
        <w:t>С</w:t>
      </w:r>
      <w:r w:rsidR="007D3880">
        <w:rPr>
          <w:rFonts w:ascii="GHEA Grapalat" w:hAnsi="GHEA Grapalat"/>
          <w:b/>
          <w:sz w:val="24"/>
          <w:szCs w:val="24"/>
          <w:lang w:val="en-US"/>
        </w:rPr>
        <w:t>BA</w:t>
      </w:r>
      <w:r w:rsidR="007D3880" w:rsidRPr="007D3880">
        <w:rPr>
          <w:rFonts w:ascii="GHEA Grapalat" w:hAnsi="GHEA Grapalat"/>
          <w:b/>
          <w:sz w:val="24"/>
          <w:szCs w:val="24"/>
        </w:rPr>
        <w:t>-</w:t>
      </w:r>
      <w:proofErr w:type="spellStart"/>
      <w:r w:rsidR="007D3880">
        <w:rPr>
          <w:rFonts w:ascii="GHEA Grapalat" w:hAnsi="GHEA Grapalat"/>
          <w:b/>
          <w:sz w:val="24"/>
          <w:szCs w:val="24"/>
          <w:lang w:val="en-US"/>
        </w:rPr>
        <w:t>GHAPDzB</w:t>
      </w:r>
      <w:proofErr w:type="spellEnd"/>
      <w:r w:rsidR="007D3880" w:rsidRPr="007D3880">
        <w:rPr>
          <w:rFonts w:ascii="GHEA Grapalat" w:hAnsi="GHEA Grapalat"/>
          <w:b/>
          <w:sz w:val="24"/>
          <w:szCs w:val="24"/>
        </w:rPr>
        <w:t>-23/01</w:t>
      </w:r>
    </w:p>
    <w:p w:rsidR="003E31E5" w:rsidRPr="00B138F3" w:rsidRDefault="003E31E5" w:rsidP="003E31E5">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3E31E5" w:rsidRPr="00B138F3" w:rsidRDefault="003E31E5" w:rsidP="003E31E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3E31E5" w:rsidRPr="00B138F3" w:rsidRDefault="003E31E5" w:rsidP="003E31E5">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w:t>
      </w:r>
      <w:r w:rsidR="002D6327">
        <w:rPr>
          <w:rStyle w:val="af5"/>
          <w:rFonts w:ascii="GHEA Grapalat" w:hAnsi="GHEA Grapalat"/>
          <w:b w:val="0"/>
          <w:sz w:val="18"/>
          <w:szCs w:val="18"/>
          <w:lang w:val="hy-AM"/>
        </w:rPr>
        <w:t xml:space="preserve">                          </w:t>
      </w:r>
      <w:r w:rsidRPr="00B138F3">
        <w:rPr>
          <w:rStyle w:val="af5"/>
          <w:rFonts w:ascii="GHEA Grapalat" w:hAnsi="GHEA Grapalat"/>
          <w:b w:val="0"/>
          <w:sz w:val="18"/>
          <w:szCs w:val="18"/>
        </w:rPr>
        <w:t>номер заключаемого договора</w:t>
      </w:r>
    </w:p>
    <w:p w:rsidR="003E31E5" w:rsidRPr="00B138F3" w:rsidRDefault="003E31E5" w:rsidP="003E31E5">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далее-принципал</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rsidR="003E31E5" w:rsidRPr="00B138F3" w:rsidRDefault="003E31E5" w:rsidP="003E31E5">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3E31E5" w:rsidRPr="00B138F3" w:rsidRDefault="003E31E5" w:rsidP="003E31E5">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3E31E5" w:rsidRPr="00B138F3" w:rsidRDefault="003E31E5" w:rsidP="003E31E5">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3E31E5" w:rsidRPr="00B138F3" w:rsidRDefault="003E31E5" w:rsidP="003E31E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3E31E5" w:rsidRPr="001A0A3E" w:rsidRDefault="00310DC1" w:rsidP="003E31E5">
      <w:pPr>
        <w:pStyle w:val="af4"/>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C2217E" w:rsidRPr="003961EF" w:rsidRDefault="003E31E5" w:rsidP="00C2217E">
      <w:pPr>
        <w:pStyle w:val="af4"/>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sidR="007857F1">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w:t>
      </w:r>
      <w:proofErr w:type="spellStart"/>
      <w:r w:rsidR="00C2217E" w:rsidRPr="00340AB0">
        <w:rPr>
          <w:rFonts w:ascii="GHEA Grapalat" w:eastAsiaTheme="minorHAnsi" w:hAnsi="GHEA Grapalat" w:cstheme="minorBidi"/>
        </w:rPr>
        <w:t>представленн</w:t>
      </w:r>
      <w:proofErr w:type="spellEnd"/>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лицу давшему гарантию</w:t>
      </w:r>
      <w:r w:rsidR="00240609" w:rsidRPr="00340AB0">
        <w:rPr>
          <w:rFonts w:ascii="GHEA Grapalat" w:eastAsiaTheme="minorHAnsi" w:hAnsi="GHEA Grapalat" w:cstheme="minorBidi"/>
          <w:lang w:val="hy-AM"/>
        </w:rPr>
        <w:t>.</w:t>
      </w:r>
      <w:r w:rsidR="00C2217E" w:rsidRPr="003961EF">
        <w:rPr>
          <w:rFonts w:ascii="GHEA Grapalat" w:eastAsiaTheme="minorHAnsi" w:hAnsi="GHEA Grapalat" w:cstheme="minorBidi"/>
        </w:rPr>
        <w:t xml:space="preserve"> </w:t>
      </w:r>
    </w:p>
    <w:p w:rsidR="003E31E5" w:rsidRPr="00B138F3" w:rsidRDefault="003E31E5" w:rsidP="00E85485">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sz w:val="18"/>
          <w:szCs w:val="18"/>
        </w:rPr>
        <w:t>р</w:t>
      </w:r>
      <w:proofErr w:type="gramEnd"/>
      <w:r w:rsidRPr="00B138F3">
        <w:rPr>
          <w:rFonts w:ascii="GHEA Grapalat" w:eastAsiaTheme="minorHAnsi" w:hAnsi="GHEA Grapalat" w:cstheme="minorBidi"/>
          <w:sz w:val="18"/>
          <w:szCs w:val="18"/>
        </w:rPr>
        <w:t>асчетный счет</w:t>
      </w:r>
    </w:p>
    <w:p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sz w:val="18"/>
          <w:szCs w:val="18"/>
        </w:rPr>
        <w:t xml:space="preserve">номер </w:t>
      </w:r>
      <w:proofErr w:type="gramStart"/>
      <w:r w:rsidRPr="003870B7">
        <w:rPr>
          <w:rFonts w:ascii="GHEA Grapalat" w:eastAsiaTheme="minorHAnsi" w:hAnsi="GHEA Grapalat" w:cstheme="minorBidi"/>
          <w:sz w:val="18"/>
          <w:szCs w:val="18"/>
        </w:rPr>
        <w:t>заключаемого</w:t>
      </w:r>
      <w:proofErr w:type="gramEnd"/>
      <w:r w:rsidRPr="003870B7">
        <w:rPr>
          <w:rFonts w:ascii="GHEA Grapalat" w:eastAsiaTheme="minorHAnsi" w:hAnsi="GHEA Grapalat" w:cstheme="minorBidi"/>
          <w:sz w:val="18"/>
          <w:szCs w:val="18"/>
        </w:rPr>
        <w:t xml:space="preserve"> </w:t>
      </w:r>
      <w:proofErr w:type="spellStart"/>
      <w:r w:rsidRPr="003870B7">
        <w:rPr>
          <w:rFonts w:ascii="GHEA Grapalat" w:eastAsiaTheme="minorHAnsi" w:hAnsi="GHEA Grapalat" w:cstheme="minorBidi"/>
          <w:sz w:val="18"/>
          <w:szCs w:val="18"/>
        </w:rPr>
        <w:t>договара</w:t>
      </w:r>
      <w:proofErr w:type="spellEnd"/>
    </w:p>
    <w:p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p>
    <w:p w:rsidR="001C278A" w:rsidRPr="003870B7" w:rsidRDefault="001C278A" w:rsidP="001C278A">
      <w:pPr>
        <w:pStyle w:val="af4"/>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и  действует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в</w:t>
      </w:r>
      <w:r w:rsidRPr="003870B7">
        <w:rPr>
          <w:rFonts w:ascii="GHEA Grapalat" w:hAnsi="GHEA Grapalat"/>
        </w:rPr>
        <w:t>ключительно</w:t>
      </w:r>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девяностого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рабочего </w:t>
      </w:r>
      <w:r w:rsidRPr="003870B7">
        <w:rPr>
          <w:rFonts w:ascii="GHEA Grapalat" w:eastAsiaTheme="minorHAnsi" w:hAnsi="GHEA Grapalat" w:cstheme="minorBidi"/>
          <w:lang w:val="hy-AM"/>
        </w:rPr>
        <w:t xml:space="preserve"> </w:t>
      </w:r>
      <w:proofErr w:type="gramStart"/>
      <w:r w:rsidRPr="003870B7">
        <w:rPr>
          <w:rFonts w:ascii="GHEA Grapalat" w:eastAsiaTheme="minorHAnsi" w:hAnsi="GHEA Grapalat" w:cstheme="minorBidi"/>
        </w:rPr>
        <w:t>дня</w:t>
      </w:r>
      <w:proofErr w:type="gramEnd"/>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следующего за днем </w:t>
      </w:r>
    </w:p>
    <w:p w:rsidR="001C278A" w:rsidRPr="003870B7" w:rsidRDefault="001C278A" w:rsidP="001C278A">
      <w:pPr>
        <w:pStyle w:val="af4"/>
        <w:shd w:val="clear" w:color="auto" w:fill="FFFFFF"/>
        <w:contextualSpacing/>
        <w:jc w:val="both"/>
        <w:rPr>
          <w:rFonts w:ascii="GHEA Grapalat" w:eastAsiaTheme="minorHAnsi" w:hAnsi="GHEA Grapalat" w:cstheme="minorBidi"/>
          <w:sz w:val="18"/>
          <w:szCs w:val="18"/>
          <w:lang w:val="hy-AM"/>
        </w:rPr>
      </w:pPr>
    </w:p>
    <w:p w:rsidR="001C278A" w:rsidRPr="003870B7" w:rsidRDefault="001C278A" w:rsidP="00B961C7">
      <w:pPr>
        <w:pStyle w:val="af4"/>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00B961C7" w:rsidRPr="003870B7">
        <w:rPr>
          <w:rFonts w:ascii="GHEA Grapalat" w:hAnsi="GHEA Grapalat"/>
          <w:sz w:val="16"/>
          <w:szCs w:val="16"/>
        </w:rPr>
        <w:t>крайний</w:t>
      </w:r>
      <w:r w:rsidRPr="003870B7">
        <w:rPr>
          <w:rFonts w:ascii="GHEA Grapalat" w:hAnsi="GHEA Grapalat"/>
          <w:sz w:val="16"/>
          <w:szCs w:val="16"/>
        </w:rPr>
        <w:t xml:space="preserve">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proofErr w:type="spellStart"/>
      <w:r w:rsidRPr="003870B7">
        <w:rPr>
          <w:rFonts w:ascii="GHEA Grapalat" w:eastAsiaTheme="minorHAnsi" w:hAnsi="GHEA Grapalat" w:cstheme="minorBidi"/>
          <w:sz w:val="16"/>
          <w:szCs w:val="16"/>
        </w:rPr>
        <w:t>ый</w:t>
      </w:r>
      <w:proofErr w:type="spellEnd"/>
      <w:r w:rsidRPr="003870B7">
        <w:rPr>
          <w:rFonts w:ascii="GHEA Grapalat" w:eastAsiaTheme="minorHAnsi" w:hAnsi="GHEA Grapalat" w:cstheme="minorBidi"/>
          <w:sz w:val="16"/>
          <w:szCs w:val="16"/>
        </w:rPr>
        <w:t xml:space="preserve"> </w:t>
      </w:r>
      <w:r w:rsidRPr="003870B7">
        <w:rPr>
          <w:rFonts w:ascii="GHEA Grapalat" w:eastAsiaTheme="minorHAnsi" w:hAnsi="GHEA Grapalat" w:cstheme="minorBidi"/>
          <w:sz w:val="16"/>
          <w:szCs w:val="16"/>
          <w:lang w:val="hy-AM"/>
        </w:rPr>
        <w:t>заключаемым договором</w:t>
      </w:r>
    </w:p>
    <w:p w:rsidR="001C278A" w:rsidRPr="003870B7" w:rsidRDefault="001C278A" w:rsidP="001C278A">
      <w:pPr>
        <w:pStyle w:val="af4"/>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электронной почты высылает воспроизведенный (отсканированный) с </w:t>
      </w:r>
      <w:r w:rsidRPr="003870B7">
        <w:rPr>
          <w:rFonts w:ascii="GHEA Grapalat" w:eastAsiaTheme="minorHAnsi" w:hAnsi="GHEA Grapalat" w:cstheme="minorBidi"/>
        </w:rPr>
        <w:lastRenderedPageBreak/>
        <w:t xml:space="preserve">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w:t>
      </w:r>
      <w:proofErr w:type="gramStart"/>
      <w:r w:rsidRPr="003870B7">
        <w:rPr>
          <w:rFonts w:ascii="GHEA Grapalat" w:eastAsiaTheme="minorHAnsi" w:hAnsi="GHEA Grapalat" w:cstheme="minorBidi"/>
        </w:rPr>
        <w:t>кодом</w:t>
      </w:r>
      <w:proofErr w:type="gramEnd"/>
      <w:r w:rsidRPr="003870B7">
        <w:rPr>
          <w:rFonts w:ascii="GHEA Grapalat" w:eastAsiaTheme="minorHAnsi" w:hAnsi="GHEA Grapalat" w:cstheme="minorBidi"/>
        </w:rPr>
        <w:t xml:space="preserve">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rsidR="001C278A" w:rsidRPr="003870B7" w:rsidRDefault="001C278A" w:rsidP="001C278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3E31E5" w:rsidRPr="00B138F3" w:rsidRDefault="003E31E5" w:rsidP="003E31E5">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3E31E5" w:rsidRPr="00B138F3" w:rsidRDefault="003E31E5" w:rsidP="003E31E5">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1"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240609" w:rsidRPr="00B87910" w:rsidRDefault="003E31E5" w:rsidP="00240609">
      <w:pPr>
        <w:pStyle w:val="af4"/>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 xml:space="preserve"> </w:t>
      </w:r>
      <w:r w:rsidR="00240609" w:rsidRPr="007E5F1D">
        <w:rPr>
          <w:rFonts w:ascii="GHEA Grapalat" w:eastAsiaTheme="minorHAnsi" w:hAnsi="GHEA Grapalat" w:cstheme="minorBidi"/>
        </w:rPr>
        <w:t>(</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r w:rsidR="00240609" w:rsidRPr="00A74B0D">
        <w:rPr>
          <w:rFonts w:ascii="GHEA Grapalat" w:eastAsiaTheme="minorHAnsi" w:hAnsi="GHEA Grapalat" w:cstheme="minorBidi"/>
        </w:rPr>
        <w:t xml:space="preserve"> </w:t>
      </w:r>
    </w:p>
    <w:p w:rsidR="00A11DA5" w:rsidRPr="007A724D" w:rsidRDefault="00A11DA5" w:rsidP="00A11DA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rPr>
      </w:pP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widowControl w:val="0"/>
        <w:spacing w:after="160"/>
        <w:ind w:left="567" w:right="565"/>
        <w:jc w:val="center"/>
        <w:rPr>
          <w:rFonts w:ascii="GHEA Grapalat" w:hAnsi="GHEA Grapalat"/>
          <w:b/>
        </w:rPr>
      </w:pPr>
    </w:p>
    <w:p w:rsidR="003E31E5" w:rsidRDefault="003E31E5">
      <w:pPr>
        <w:rPr>
          <w:rFonts w:ascii="GHEA Grapalat" w:hAnsi="GHEA Grapalat"/>
          <w:i/>
          <w:sz w:val="22"/>
          <w:szCs w:val="22"/>
        </w:rPr>
      </w:pPr>
    </w:p>
    <w:p w:rsidR="00BF3696" w:rsidRDefault="00BF3696">
      <w:pPr>
        <w:rPr>
          <w:rFonts w:ascii="GHEA Grapalat" w:hAnsi="GHEA Grapalat"/>
          <w:i/>
          <w:sz w:val="22"/>
          <w:szCs w:val="22"/>
        </w:rPr>
      </w:pPr>
      <w:r>
        <w:rPr>
          <w:rFonts w:ascii="GHEA Grapalat" w:hAnsi="GHEA Grapalat"/>
          <w:i/>
          <w:sz w:val="22"/>
          <w:szCs w:val="22"/>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051703" w:rsidRPr="00BB26A9" w:rsidRDefault="00051703" w:rsidP="00051703">
      <w:pPr>
        <w:pStyle w:val="31"/>
        <w:widowControl w:val="0"/>
        <w:spacing w:after="160" w:line="240" w:lineRule="auto"/>
        <w:jc w:val="right"/>
        <w:rPr>
          <w:rFonts w:ascii="GHEA Grapalat" w:hAnsi="GHEA Grapalat" w:cs="Sylfaen"/>
          <w:b/>
        </w:rPr>
      </w:pPr>
      <w:r w:rsidRPr="00BB26A9">
        <w:rPr>
          <w:rFonts w:ascii="GHEA Grapalat" w:hAnsi="GHEA Grapalat"/>
          <w:b/>
          <w:sz w:val="24"/>
          <w:szCs w:val="24"/>
        </w:rPr>
        <w:t xml:space="preserve">к Приглашению на </w:t>
      </w:r>
      <w:r w:rsidRPr="00BB26A9">
        <w:rPr>
          <w:rFonts w:ascii="GHEA Grapalat" w:hAnsi="GHEA Grapalat"/>
          <w:b/>
          <w:sz w:val="16"/>
          <w:szCs w:val="16"/>
        </w:rPr>
        <w:t>ЗАПРОС КОТИРОВОК</w:t>
      </w:r>
      <w:r w:rsidRPr="00BB26A9">
        <w:rPr>
          <w:rFonts w:ascii="GHEA Grapalat" w:hAnsi="GHEA Grapalat" w:cs="Arial"/>
          <w:b/>
          <w:sz w:val="24"/>
          <w:szCs w:val="24"/>
        </w:rPr>
        <w:br/>
      </w:r>
      <w:r w:rsidRPr="00BB26A9">
        <w:rPr>
          <w:rFonts w:ascii="GHEA Grapalat" w:hAnsi="GHEA Grapalat"/>
          <w:b/>
          <w:sz w:val="24"/>
          <w:szCs w:val="24"/>
        </w:rPr>
        <w:t xml:space="preserve">под кодом </w:t>
      </w:r>
      <w:r w:rsidR="007D3880" w:rsidRPr="007D3880">
        <w:rPr>
          <w:rFonts w:ascii="GHEA Grapalat" w:hAnsi="GHEA Grapalat"/>
          <w:b/>
          <w:sz w:val="24"/>
          <w:szCs w:val="24"/>
        </w:rPr>
        <w:t>С</w:t>
      </w:r>
      <w:r w:rsidR="007D3880">
        <w:rPr>
          <w:rFonts w:ascii="GHEA Grapalat" w:hAnsi="GHEA Grapalat"/>
          <w:b/>
          <w:sz w:val="24"/>
          <w:szCs w:val="24"/>
          <w:lang w:val="en-US"/>
        </w:rPr>
        <w:t>BA</w:t>
      </w:r>
      <w:r w:rsidR="007D3880" w:rsidRPr="007D3880">
        <w:rPr>
          <w:rFonts w:ascii="GHEA Grapalat" w:hAnsi="GHEA Grapalat"/>
          <w:b/>
          <w:sz w:val="24"/>
          <w:szCs w:val="24"/>
        </w:rPr>
        <w:t>-</w:t>
      </w:r>
      <w:proofErr w:type="spellStart"/>
      <w:r w:rsidR="007D3880">
        <w:rPr>
          <w:rFonts w:ascii="GHEA Grapalat" w:hAnsi="GHEA Grapalat"/>
          <w:b/>
          <w:sz w:val="24"/>
          <w:szCs w:val="24"/>
          <w:lang w:val="en-US"/>
        </w:rPr>
        <w:t>GHAPDzB</w:t>
      </w:r>
      <w:proofErr w:type="spellEnd"/>
      <w:r w:rsidR="007D3880" w:rsidRPr="007D3880">
        <w:rPr>
          <w:rFonts w:ascii="GHEA Grapalat" w:hAnsi="GHEA Grapalat"/>
          <w:b/>
          <w:sz w:val="24"/>
          <w:szCs w:val="24"/>
        </w:rPr>
        <w:t>-23/01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7"/>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w:t>
      </w:r>
      <w:proofErr w:type="gramStart"/>
      <w:r w:rsidRPr="00B138F3">
        <w:rPr>
          <w:rFonts w:ascii="GHEA Grapalat" w:hAnsi="GHEA Grapalat"/>
          <w:spacing w:val="-6"/>
          <w:sz w:val="22"/>
          <w:szCs w:val="22"/>
        </w:rPr>
        <w:t>организованной</w:t>
      </w:r>
      <w:proofErr w:type="gramEnd"/>
      <w:r w:rsidRPr="00B138F3">
        <w:rPr>
          <w:rFonts w:ascii="GHEA Grapalat" w:hAnsi="GHEA Grapalat"/>
          <w:spacing w:val="-6"/>
          <w:sz w:val="22"/>
          <w:szCs w:val="22"/>
        </w:rPr>
        <w:t xml:space="preserve">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w:t>
      </w:r>
      <w:r w:rsidRPr="00B138F3">
        <w:rPr>
          <w:rFonts w:ascii="GHEA Grapalat" w:hAnsi="GHEA Grapalat"/>
          <w:sz w:val="22"/>
          <w:szCs w:val="22"/>
        </w:rPr>
        <w:lastRenderedPageBreak/>
        <w:t>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w:t>
      </w:r>
      <w:r w:rsidRPr="00B138F3">
        <w:rPr>
          <w:rFonts w:ascii="GHEA Grapalat" w:hAnsi="GHEA Grapalat"/>
          <w:sz w:val="22"/>
          <w:szCs w:val="22"/>
        </w:rPr>
        <w:lastRenderedPageBreak/>
        <w:t xml:space="preserve">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п</w:t>
            </w:r>
            <w:proofErr w:type="gramEnd"/>
            <w:r w:rsidRPr="00B138F3">
              <w:rPr>
                <w:rFonts w:ascii="GHEA Grapalat" w:hAnsi="GHEA Grapalat"/>
                <w:sz w:val="18"/>
                <w:szCs w:val="18"/>
              </w:rPr>
              <w:t xml:space="preserve">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051703" w:rsidRPr="00BB26A9" w:rsidRDefault="00051703" w:rsidP="00051703">
      <w:pPr>
        <w:pStyle w:val="31"/>
        <w:widowControl w:val="0"/>
        <w:spacing w:after="160" w:line="240" w:lineRule="auto"/>
        <w:jc w:val="right"/>
        <w:rPr>
          <w:rFonts w:ascii="GHEA Grapalat" w:hAnsi="GHEA Grapalat" w:cs="Sylfaen"/>
          <w:b/>
        </w:rPr>
      </w:pPr>
      <w:r w:rsidRPr="00BB26A9">
        <w:rPr>
          <w:rFonts w:ascii="GHEA Grapalat" w:hAnsi="GHEA Grapalat"/>
          <w:b/>
          <w:sz w:val="24"/>
          <w:szCs w:val="24"/>
        </w:rPr>
        <w:t xml:space="preserve">к Приглашению на </w:t>
      </w:r>
      <w:r w:rsidRPr="00BB26A9">
        <w:rPr>
          <w:rFonts w:ascii="GHEA Grapalat" w:hAnsi="GHEA Grapalat"/>
          <w:b/>
          <w:sz w:val="16"/>
          <w:szCs w:val="16"/>
        </w:rPr>
        <w:t>ЗАПРОС КОТИРОВОК</w:t>
      </w:r>
      <w:r w:rsidRPr="00BB26A9">
        <w:rPr>
          <w:rFonts w:ascii="GHEA Grapalat" w:hAnsi="GHEA Grapalat" w:cs="Arial"/>
          <w:b/>
          <w:sz w:val="24"/>
          <w:szCs w:val="24"/>
        </w:rPr>
        <w:br/>
      </w:r>
      <w:r w:rsidRPr="00BB26A9">
        <w:rPr>
          <w:rFonts w:ascii="GHEA Grapalat" w:hAnsi="GHEA Grapalat"/>
          <w:b/>
          <w:sz w:val="24"/>
          <w:szCs w:val="24"/>
        </w:rPr>
        <w:t xml:space="preserve">под кодом </w:t>
      </w:r>
      <w:r w:rsidR="007D3880" w:rsidRPr="007D3880">
        <w:rPr>
          <w:rFonts w:ascii="GHEA Grapalat" w:hAnsi="GHEA Grapalat"/>
          <w:b/>
          <w:sz w:val="24"/>
          <w:szCs w:val="24"/>
        </w:rPr>
        <w:t>С</w:t>
      </w:r>
      <w:r w:rsidR="007D3880">
        <w:rPr>
          <w:rFonts w:ascii="GHEA Grapalat" w:hAnsi="GHEA Grapalat"/>
          <w:b/>
          <w:sz w:val="24"/>
          <w:szCs w:val="24"/>
          <w:lang w:val="en-US"/>
        </w:rPr>
        <w:t>BA</w:t>
      </w:r>
      <w:r w:rsidR="007D3880" w:rsidRPr="007D3880">
        <w:rPr>
          <w:rFonts w:ascii="GHEA Grapalat" w:hAnsi="GHEA Grapalat"/>
          <w:b/>
          <w:sz w:val="24"/>
          <w:szCs w:val="24"/>
        </w:rPr>
        <w:t>-</w:t>
      </w:r>
      <w:proofErr w:type="spellStart"/>
      <w:r w:rsidR="007D3880">
        <w:rPr>
          <w:rFonts w:ascii="GHEA Grapalat" w:hAnsi="GHEA Grapalat"/>
          <w:b/>
          <w:sz w:val="24"/>
          <w:szCs w:val="24"/>
          <w:lang w:val="en-US"/>
        </w:rPr>
        <w:t>GHAPDzB</w:t>
      </w:r>
      <w:proofErr w:type="spellEnd"/>
      <w:r w:rsidR="007D3880" w:rsidRPr="007D3880">
        <w:rPr>
          <w:rFonts w:ascii="GHEA Grapalat" w:hAnsi="GHEA Grapalat"/>
          <w:b/>
          <w:sz w:val="24"/>
          <w:szCs w:val="24"/>
        </w:rPr>
        <w:t>-23/01</w:t>
      </w: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proofErr w:type="gramStart"/>
      <w:r w:rsidRPr="00B138F3">
        <w:rPr>
          <w:rFonts w:ascii="GHEA Grapalat" w:eastAsiaTheme="minorHAnsi" w:hAnsi="GHEA Grapalat" w:cstheme="minorBidi"/>
          <w:bCs/>
        </w:rPr>
        <w:t>между</w:t>
      </w:r>
      <w:proofErr w:type="gramEnd"/>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w:t>
      </w:r>
      <w:proofErr w:type="gramStart"/>
      <w:r w:rsidRPr="00B138F3">
        <w:rPr>
          <w:rFonts w:ascii="GHEA Grapalat" w:eastAsiaTheme="minorHAnsi" w:hAnsi="GHEA Grapalat" w:cstheme="minorBidi"/>
        </w:rPr>
        <w:t>выдающее</w:t>
      </w:r>
      <w:proofErr w:type="gramEnd"/>
      <w:r w:rsidRPr="00B138F3">
        <w:rPr>
          <w:rFonts w:ascii="GHEA Grapalat" w:eastAsiaTheme="minorHAnsi" w:hAnsi="GHEA Grapalat" w:cstheme="minorBidi"/>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64C74">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sz w:val="18"/>
          <w:szCs w:val="18"/>
        </w:rPr>
        <w:t>р</w:t>
      </w:r>
      <w:proofErr w:type="gramEnd"/>
      <w:r w:rsidRPr="00B138F3">
        <w:rPr>
          <w:rFonts w:ascii="GHEA Grapalat" w:eastAsiaTheme="minorHAnsi" w:hAnsi="GHEA Grapalat" w:cstheme="minorBidi"/>
          <w:sz w:val="18"/>
          <w:szCs w:val="18"/>
        </w:rPr>
        <w:t>асчетный счет</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sz w:val="18"/>
          <w:szCs w:val="18"/>
        </w:rPr>
        <w:t xml:space="preserve">номер </w:t>
      </w:r>
      <w:proofErr w:type="gramStart"/>
      <w:r w:rsidRPr="00665A01">
        <w:rPr>
          <w:rFonts w:ascii="GHEA Grapalat" w:eastAsiaTheme="minorHAnsi" w:hAnsi="GHEA Grapalat" w:cstheme="minorBidi"/>
          <w:sz w:val="18"/>
          <w:szCs w:val="18"/>
        </w:rPr>
        <w:t>заключаемого</w:t>
      </w:r>
      <w:proofErr w:type="gramEnd"/>
      <w:r w:rsidRPr="00665A01">
        <w:rPr>
          <w:rFonts w:ascii="GHEA Grapalat" w:eastAsiaTheme="minorHAnsi" w:hAnsi="GHEA Grapalat" w:cstheme="minorBidi"/>
          <w:sz w:val="18"/>
          <w:szCs w:val="18"/>
        </w:rPr>
        <w:t xml:space="preserve"> </w:t>
      </w:r>
      <w:proofErr w:type="spellStart"/>
      <w:r w:rsidRPr="00665A01">
        <w:rPr>
          <w:rFonts w:ascii="GHEA Grapalat" w:eastAsiaTheme="minorHAnsi" w:hAnsi="GHEA Grapalat" w:cstheme="minorBidi"/>
          <w:sz w:val="18"/>
          <w:szCs w:val="18"/>
        </w:rPr>
        <w:t>договара</w:t>
      </w:r>
      <w:proofErr w:type="spellEnd"/>
    </w:p>
    <w:p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p>
    <w:p w:rsidR="00A944D6" w:rsidRPr="00665A01" w:rsidRDefault="00A944D6" w:rsidP="00A944D6">
      <w:pPr>
        <w:pStyle w:val="af4"/>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и  действует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proofErr w:type="gramStart"/>
      <w:r w:rsidRPr="00665A01">
        <w:rPr>
          <w:rFonts w:ascii="GHEA Grapalat" w:eastAsiaTheme="minorHAnsi" w:hAnsi="GHEA Grapalat" w:cstheme="minorBidi"/>
        </w:rPr>
        <w:t>дня</w:t>
      </w:r>
      <w:proofErr w:type="gramEnd"/>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rsidR="00A944D6" w:rsidRPr="00665A01" w:rsidRDefault="00A944D6" w:rsidP="00A944D6">
      <w:pPr>
        <w:pStyle w:val="af4"/>
        <w:shd w:val="clear" w:color="auto" w:fill="FFFFFF"/>
        <w:contextualSpacing/>
        <w:jc w:val="both"/>
        <w:rPr>
          <w:rFonts w:ascii="GHEA Grapalat" w:eastAsiaTheme="minorHAnsi" w:hAnsi="GHEA Grapalat" w:cstheme="minorBidi"/>
          <w:sz w:val="18"/>
          <w:szCs w:val="18"/>
          <w:lang w:val="hy-AM"/>
        </w:rPr>
      </w:pPr>
    </w:p>
    <w:p w:rsidR="00A944D6" w:rsidRPr="00665A01" w:rsidRDefault="00A944D6" w:rsidP="00A944D6">
      <w:pPr>
        <w:pStyle w:val="af4"/>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rsidR="00A944D6" w:rsidRPr="00665A01" w:rsidRDefault="00A944D6" w:rsidP="00A944D6">
      <w:pPr>
        <w:pStyle w:val="af4"/>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w:t>
      </w:r>
      <w:proofErr w:type="spellStart"/>
      <w:r w:rsidRPr="00665A01">
        <w:rPr>
          <w:rFonts w:ascii="GHEA Grapalat" w:eastAsiaTheme="minorHAnsi" w:hAnsi="GHEA Grapalat" w:cstheme="minorBidi"/>
        </w:rPr>
        <w:t>закупкок</w:t>
      </w:r>
      <w:proofErr w:type="spellEnd"/>
      <w:r w:rsidRPr="00665A01">
        <w:rPr>
          <w:rFonts w:ascii="GHEA Grapalat" w:eastAsiaTheme="minorHAnsi" w:hAnsi="GHEA Grapalat" w:cstheme="minorBidi"/>
        </w:rPr>
        <w:t xml:space="preserve">, </w:t>
      </w:r>
      <w:r w:rsidRPr="00665A01">
        <w:rPr>
          <w:rFonts w:ascii="GHEA Grapalat" w:eastAsiaTheme="minorHAnsi" w:hAnsi="GHEA Grapalat" w:cstheme="minorBidi"/>
        </w:rPr>
        <w:lastRenderedPageBreak/>
        <w:t xml:space="preserve">организованной с целью заключения договора упомянутого в пункте 1 настоящей гарантии. </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2"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af4"/>
        <w:shd w:val="clear" w:color="auto" w:fill="FFFFFF"/>
        <w:spacing w:before="0" w:beforeAutospacing="0" w:after="0" w:afterAutospacing="0"/>
        <w:ind w:firstLine="375"/>
        <w:rPr>
          <w:rStyle w:val="af5"/>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C10BB" w:rsidRDefault="00FC10BB">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51703" w:rsidRPr="00BB26A9" w:rsidRDefault="00051703" w:rsidP="00051703">
      <w:pPr>
        <w:pStyle w:val="31"/>
        <w:widowControl w:val="0"/>
        <w:spacing w:after="160" w:line="240" w:lineRule="auto"/>
        <w:jc w:val="right"/>
        <w:rPr>
          <w:rFonts w:ascii="GHEA Grapalat" w:hAnsi="GHEA Grapalat" w:cs="Sylfaen"/>
          <w:b/>
        </w:rPr>
      </w:pPr>
      <w:r w:rsidRPr="00BB26A9">
        <w:rPr>
          <w:rFonts w:ascii="GHEA Grapalat" w:hAnsi="GHEA Grapalat"/>
          <w:b/>
          <w:sz w:val="24"/>
          <w:szCs w:val="24"/>
        </w:rPr>
        <w:t xml:space="preserve">к Приглашению на </w:t>
      </w:r>
      <w:r w:rsidRPr="00BB26A9">
        <w:rPr>
          <w:rFonts w:ascii="GHEA Grapalat" w:hAnsi="GHEA Grapalat"/>
          <w:b/>
          <w:sz w:val="16"/>
          <w:szCs w:val="16"/>
        </w:rPr>
        <w:t>ЗАПРОС КОТИРОВОК</w:t>
      </w:r>
      <w:r w:rsidRPr="00BB26A9">
        <w:rPr>
          <w:rFonts w:ascii="GHEA Grapalat" w:hAnsi="GHEA Grapalat" w:cs="Arial"/>
          <w:b/>
          <w:sz w:val="24"/>
          <w:szCs w:val="24"/>
        </w:rPr>
        <w:br/>
      </w:r>
      <w:r w:rsidRPr="00BB26A9">
        <w:rPr>
          <w:rFonts w:ascii="GHEA Grapalat" w:hAnsi="GHEA Grapalat"/>
          <w:b/>
          <w:sz w:val="24"/>
          <w:szCs w:val="24"/>
        </w:rPr>
        <w:t xml:space="preserve">под кодом </w:t>
      </w:r>
      <w:r w:rsidR="007D3880" w:rsidRPr="007D3880">
        <w:rPr>
          <w:rFonts w:ascii="GHEA Grapalat" w:hAnsi="GHEA Grapalat"/>
          <w:b/>
          <w:sz w:val="24"/>
          <w:szCs w:val="24"/>
        </w:rPr>
        <w:t>С</w:t>
      </w:r>
      <w:r w:rsidR="007D3880">
        <w:rPr>
          <w:rFonts w:ascii="GHEA Grapalat" w:hAnsi="GHEA Grapalat"/>
          <w:b/>
          <w:sz w:val="24"/>
          <w:szCs w:val="24"/>
          <w:lang w:val="en-US"/>
        </w:rPr>
        <w:t>BA</w:t>
      </w:r>
      <w:r w:rsidR="007D3880" w:rsidRPr="007D3880">
        <w:rPr>
          <w:rFonts w:ascii="GHEA Grapalat" w:hAnsi="GHEA Grapalat"/>
          <w:b/>
          <w:sz w:val="24"/>
          <w:szCs w:val="24"/>
        </w:rPr>
        <w:t>-</w:t>
      </w:r>
      <w:proofErr w:type="spellStart"/>
      <w:r w:rsidR="007D3880">
        <w:rPr>
          <w:rFonts w:ascii="GHEA Grapalat" w:hAnsi="GHEA Grapalat"/>
          <w:b/>
          <w:sz w:val="24"/>
          <w:szCs w:val="24"/>
          <w:lang w:val="en-US"/>
        </w:rPr>
        <w:t>GHAPDzB</w:t>
      </w:r>
      <w:proofErr w:type="spellEnd"/>
      <w:r w:rsidR="007D3880" w:rsidRPr="007D3880">
        <w:rPr>
          <w:rFonts w:ascii="GHEA Grapalat" w:hAnsi="GHEA Grapalat"/>
          <w:b/>
          <w:sz w:val="24"/>
          <w:szCs w:val="24"/>
        </w:rPr>
        <w:t>-23/01</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8"/>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w:t>
      </w:r>
      <w:proofErr w:type="gramStart"/>
      <w:r w:rsidRPr="00B138F3">
        <w:rPr>
          <w:rFonts w:ascii="GHEA Grapalat" w:hAnsi="GHEA Grapalat"/>
          <w:spacing w:val="-6"/>
        </w:rPr>
        <w:t>организованной</w:t>
      </w:r>
      <w:proofErr w:type="gramEnd"/>
      <w:r w:rsidRPr="00B138F3">
        <w:rPr>
          <w:rFonts w:ascii="GHEA Grapalat" w:hAnsi="GHEA Grapalat"/>
          <w:spacing w:val="-6"/>
        </w:rPr>
        <w:t xml:space="preserve">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п</w:t>
            </w:r>
            <w:proofErr w:type="gramEnd"/>
            <w:r w:rsidRPr="00B138F3">
              <w:rPr>
                <w:rFonts w:ascii="GHEA Grapalat" w:hAnsi="GHEA Grapalat"/>
                <w:sz w:val="18"/>
                <w:szCs w:val="18"/>
              </w:rPr>
              <w:t xml:space="preserve">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051703" w:rsidRPr="00BB26A9" w:rsidRDefault="00051703" w:rsidP="00051703">
      <w:pPr>
        <w:pStyle w:val="31"/>
        <w:widowControl w:val="0"/>
        <w:spacing w:after="160" w:line="240" w:lineRule="auto"/>
        <w:jc w:val="right"/>
        <w:rPr>
          <w:rFonts w:ascii="GHEA Grapalat" w:hAnsi="GHEA Grapalat" w:cs="Sylfaen"/>
          <w:b/>
        </w:rPr>
      </w:pPr>
      <w:r w:rsidRPr="00BB26A9">
        <w:rPr>
          <w:rFonts w:ascii="GHEA Grapalat" w:hAnsi="GHEA Grapalat"/>
          <w:b/>
          <w:sz w:val="24"/>
          <w:szCs w:val="24"/>
        </w:rPr>
        <w:t xml:space="preserve">к Приглашению на </w:t>
      </w:r>
      <w:r w:rsidRPr="00BB26A9">
        <w:rPr>
          <w:rFonts w:ascii="GHEA Grapalat" w:hAnsi="GHEA Grapalat"/>
          <w:b/>
          <w:sz w:val="16"/>
          <w:szCs w:val="16"/>
        </w:rPr>
        <w:t>ЗАПРОС КОТИРОВОК</w:t>
      </w:r>
      <w:r w:rsidRPr="00BB26A9">
        <w:rPr>
          <w:rFonts w:ascii="GHEA Grapalat" w:hAnsi="GHEA Grapalat" w:cs="Arial"/>
          <w:b/>
          <w:sz w:val="24"/>
          <w:szCs w:val="24"/>
        </w:rPr>
        <w:br/>
      </w:r>
      <w:r w:rsidRPr="00BB26A9">
        <w:rPr>
          <w:rFonts w:ascii="GHEA Grapalat" w:hAnsi="GHEA Grapalat"/>
          <w:b/>
          <w:sz w:val="24"/>
          <w:szCs w:val="24"/>
        </w:rPr>
        <w:t xml:space="preserve">под кодом </w:t>
      </w:r>
      <w:r w:rsidR="007D3880" w:rsidRPr="007D3880">
        <w:rPr>
          <w:rFonts w:ascii="GHEA Grapalat" w:hAnsi="GHEA Grapalat"/>
          <w:b/>
          <w:sz w:val="24"/>
          <w:szCs w:val="24"/>
        </w:rPr>
        <w:t>С</w:t>
      </w:r>
      <w:r w:rsidR="007D3880">
        <w:rPr>
          <w:rFonts w:ascii="GHEA Grapalat" w:hAnsi="GHEA Grapalat"/>
          <w:b/>
          <w:sz w:val="24"/>
          <w:szCs w:val="24"/>
          <w:lang w:val="en-US"/>
        </w:rPr>
        <w:t>BA</w:t>
      </w:r>
      <w:r w:rsidR="007D3880" w:rsidRPr="007D3880">
        <w:rPr>
          <w:rFonts w:ascii="GHEA Grapalat" w:hAnsi="GHEA Grapalat"/>
          <w:b/>
          <w:sz w:val="24"/>
          <w:szCs w:val="24"/>
        </w:rPr>
        <w:t>-</w:t>
      </w:r>
      <w:proofErr w:type="spellStart"/>
      <w:r w:rsidR="007D3880">
        <w:rPr>
          <w:rFonts w:ascii="GHEA Grapalat" w:hAnsi="GHEA Grapalat"/>
          <w:b/>
          <w:sz w:val="24"/>
          <w:szCs w:val="24"/>
          <w:lang w:val="en-US"/>
        </w:rPr>
        <w:t>GHAPDzB</w:t>
      </w:r>
      <w:proofErr w:type="spellEnd"/>
      <w:r w:rsidR="007D3880" w:rsidRPr="007D3880">
        <w:rPr>
          <w:rFonts w:ascii="GHEA Grapalat" w:hAnsi="GHEA Grapalat"/>
          <w:b/>
          <w:sz w:val="24"/>
          <w:szCs w:val="24"/>
        </w:rPr>
        <w:t>-23/01</w:t>
      </w:r>
    </w:p>
    <w:p w:rsidR="00A943A0" w:rsidRPr="00B138F3" w:rsidRDefault="00A943A0" w:rsidP="00A943A0">
      <w:pPr>
        <w:widowControl w:val="0"/>
        <w:spacing w:after="160"/>
        <w:ind w:left="567" w:right="565"/>
        <w:jc w:val="center"/>
        <w:rPr>
          <w:rFonts w:ascii="GHEA Grapalat" w:hAnsi="GHEA Grapalat"/>
          <w:b/>
        </w:rPr>
      </w:pPr>
    </w:p>
    <w:p w:rsidR="00A943A0" w:rsidRPr="00B138F3" w:rsidRDefault="00A943A0" w:rsidP="00A943A0">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A943A0" w:rsidRPr="00B138F3" w:rsidRDefault="00A943A0" w:rsidP="00A943A0">
      <w:pPr>
        <w:widowControl w:val="0"/>
        <w:spacing w:after="160"/>
        <w:ind w:left="567" w:right="565"/>
        <w:jc w:val="center"/>
        <w:rPr>
          <w:rFonts w:ascii="GHEA Grapalat" w:hAnsi="GHEA Grapalat"/>
          <w:b/>
        </w:rPr>
      </w:pPr>
    </w:p>
    <w:p w:rsidR="00A943A0" w:rsidRPr="00731BFC" w:rsidRDefault="00A943A0" w:rsidP="00A943A0">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sz w:val="20"/>
          <w:szCs w:val="20"/>
          <w:u w:val="single"/>
          <w:lang w:val="hy-AM"/>
        </w:rPr>
        <w:tab/>
      </w:r>
      <w:r w:rsidRPr="00731BFC">
        <w:rPr>
          <w:rStyle w:val="af5"/>
          <w:rFonts w:ascii="GHEA Grapalat" w:hAnsi="GHEA Grapalat"/>
          <w:sz w:val="20"/>
          <w:szCs w:val="20"/>
          <w:u w:val="single"/>
        </w:rPr>
        <w:t>___________</w:t>
      </w:r>
      <w:r w:rsidRPr="00731BFC">
        <w:rPr>
          <w:rFonts w:ascii="GHEA Grapalat" w:eastAsiaTheme="minorHAnsi" w:hAnsi="GHEA Grapalat" w:cstheme="minorBidi"/>
        </w:rPr>
        <w:t xml:space="preserve">заключаемым </w:t>
      </w:r>
      <w:proofErr w:type="gramStart"/>
      <w:r w:rsidRPr="00731BFC">
        <w:rPr>
          <w:rFonts w:ascii="GHEA Grapalat" w:eastAsiaTheme="minorHAnsi" w:hAnsi="GHEA Grapalat" w:cstheme="minorBidi"/>
        </w:rPr>
        <w:t>между</w:t>
      </w:r>
      <w:proofErr w:type="gramEnd"/>
    </w:p>
    <w:p w:rsidR="00A943A0" w:rsidRPr="00731BFC"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sz w:val="20"/>
          <w:szCs w:val="20"/>
        </w:rPr>
        <w:t xml:space="preserve">                                                    </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lang w:val="hy-AM"/>
        </w:rPr>
        <w:tab/>
      </w:r>
      <w:r w:rsidRPr="00731BFC">
        <w:rPr>
          <w:rStyle w:val="af5"/>
          <w:rFonts w:ascii="GHEA Grapalat" w:hAnsi="GHEA Grapalat"/>
          <w:b w:val="0"/>
          <w:sz w:val="20"/>
          <w:szCs w:val="20"/>
          <w:lang w:val="hy-AM"/>
        </w:rPr>
        <w:tab/>
      </w:r>
      <w:r w:rsidRPr="00731BFC">
        <w:rPr>
          <w:rStyle w:val="af5"/>
          <w:rFonts w:ascii="GHEA Grapalat" w:hAnsi="GHEA Grapalat"/>
          <w:b w:val="0"/>
          <w:sz w:val="20"/>
          <w:szCs w:val="20"/>
        </w:rPr>
        <w:t xml:space="preserve">           </w:t>
      </w:r>
      <w:r w:rsidRPr="00731BFC">
        <w:rPr>
          <w:rStyle w:val="af5"/>
          <w:rFonts w:ascii="GHEA Grapalat" w:hAnsi="GHEA Grapalat"/>
          <w:b w:val="0"/>
          <w:sz w:val="16"/>
          <w:szCs w:val="16"/>
        </w:rPr>
        <w:t>номер заключаемого договора</w:t>
      </w:r>
      <w:r w:rsidRPr="00731BFC">
        <w:rPr>
          <w:rFonts w:ascii="GHEA Grapalat" w:eastAsiaTheme="minorHAnsi" w:hAnsi="GHEA Grapalat" w:cstheme="minorBidi"/>
        </w:rPr>
        <w:t xml:space="preserve"> </w:t>
      </w:r>
    </w:p>
    <w:p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Fonts w:eastAsiaTheme="minorHAnsi" w:cstheme="minorBidi"/>
        </w:rPr>
        <w:t xml:space="preserve">    </w:t>
      </w:r>
    </w:p>
    <w:p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b w:val="0"/>
          <w:sz w:val="18"/>
          <w:szCs w:val="18"/>
        </w:rPr>
        <w:t xml:space="preserve"> </w:t>
      </w:r>
      <w:r w:rsidRPr="00731BFC">
        <w:rPr>
          <w:rStyle w:val="af5"/>
          <w:rFonts w:ascii="GHEA Grapalat" w:hAnsi="GHEA Grapalat"/>
          <w:b w:val="0"/>
          <w:sz w:val="16"/>
          <w:szCs w:val="16"/>
        </w:rPr>
        <w:t>наименование заказчика                                                                  наименование отобранного участника</w:t>
      </w:r>
    </w:p>
    <w:p w:rsidR="00A943A0" w:rsidRPr="00731BFC" w:rsidRDefault="00A943A0" w:rsidP="00A943A0">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b w:val="0"/>
          <w:sz w:val="16"/>
          <w:szCs w:val="16"/>
        </w:rPr>
        <w:t xml:space="preserve">                                                                </w:t>
      </w:r>
      <w:r w:rsidRPr="00731BFC">
        <w:rPr>
          <w:rStyle w:val="af5"/>
          <w:rFonts w:ascii="GHEA Grapalat" w:hAnsi="GHEA Grapalat"/>
          <w:b w:val="0"/>
          <w:sz w:val="16"/>
          <w:szCs w:val="16"/>
          <w:lang w:val="hy-AM"/>
        </w:rPr>
        <w:tab/>
      </w:r>
    </w:p>
    <w:p w:rsidR="00A943A0" w:rsidRPr="00731BFC" w:rsidRDefault="00A943A0" w:rsidP="00A943A0">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A943A0" w:rsidRPr="00731BFC" w:rsidRDefault="00A943A0" w:rsidP="00A943A0">
      <w:pPr>
        <w:pStyle w:val="af4"/>
        <w:shd w:val="clear" w:color="auto" w:fill="FFFFFF"/>
        <w:spacing w:before="0" w:beforeAutospacing="0" w:after="0" w:afterAutospacing="0"/>
        <w:ind w:firstLine="375"/>
        <w:jc w:val="both"/>
        <w:rPr>
          <w:rStyle w:val="af5"/>
          <w:rFonts w:ascii="GHEA Grapalat" w:hAnsi="GHEA Grapalat"/>
          <w:sz w:val="20"/>
          <w:szCs w:val="20"/>
          <w:lang w:val="hy-AM"/>
        </w:rPr>
      </w:pPr>
      <w:r w:rsidRPr="00731BFC">
        <w:rPr>
          <w:rStyle w:val="af5"/>
          <w:rFonts w:ascii="GHEA Grapalat" w:hAnsi="GHEA Grapalat"/>
          <w:sz w:val="20"/>
          <w:szCs w:val="20"/>
          <w:lang w:val="hy-AM"/>
        </w:rPr>
        <w:tab/>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w:t>
      </w:r>
      <w:proofErr w:type="gramStart"/>
      <w:r w:rsidRPr="00B138F3">
        <w:rPr>
          <w:rFonts w:ascii="GHEA Grapalat" w:eastAsiaTheme="minorHAnsi" w:hAnsi="GHEA Grapalat" w:cstheme="minorBidi"/>
        </w:rPr>
        <w:t>сроки</w:t>
      </w:r>
      <w:proofErr w:type="gramEnd"/>
      <w:r w:rsidRPr="00B138F3">
        <w:rPr>
          <w:rFonts w:ascii="GHEA Grapalat" w:eastAsiaTheme="minorHAnsi" w:hAnsi="GHEA Grapalat" w:cstheme="minorBidi"/>
        </w:rPr>
        <w:t xml:space="preserve"> установленные настоящей гарантией, выплатить бенефициару ----------------------------------------------------- </w:t>
      </w:r>
    </w:p>
    <w:p w:rsidR="00A943A0" w:rsidRPr="00B138F3" w:rsidRDefault="00A943A0" w:rsidP="00A943A0">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20BC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sz w:val="18"/>
          <w:szCs w:val="18"/>
        </w:rPr>
        <w:t>р</w:t>
      </w:r>
      <w:proofErr w:type="gramEnd"/>
      <w:r w:rsidRPr="00B138F3">
        <w:rPr>
          <w:rFonts w:ascii="GHEA Grapalat" w:eastAsiaTheme="minorHAnsi" w:hAnsi="GHEA Grapalat" w:cstheme="minorBidi"/>
          <w:sz w:val="18"/>
          <w:szCs w:val="18"/>
        </w:rPr>
        <w:t>асчетный счет</w:t>
      </w:r>
    </w:p>
    <w:p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sz w:val="18"/>
          <w:szCs w:val="18"/>
        </w:rPr>
        <w:t xml:space="preserve">номер </w:t>
      </w:r>
      <w:proofErr w:type="gramStart"/>
      <w:r w:rsidRPr="00910F01">
        <w:rPr>
          <w:rFonts w:ascii="GHEA Grapalat" w:eastAsiaTheme="minorHAnsi" w:hAnsi="GHEA Grapalat" w:cstheme="minorBidi"/>
          <w:sz w:val="18"/>
          <w:szCs w:val="18"/>
        </w:rPr>
        <w:t>заключаемого</w:t>
      </w:r>
      <w:proofErr w:type="gramEnd"/>
      <w:r w:rsidRPr="00910F01">
        <w:rPr>
          <w:rFonts w:ascii="GHEA Grapalat" w:eastAsiaTheme="minorHAnsi" w:hAnsi="GHEA Grapalat" w:cstheme="minorBidi"/>
          <w:sz w:val="18"/>
          <w:szCs w:val="18"/>
        </w:rPr>
        <w:t xml:space="preserve"> </w:t>
      </w:r>
      <w:proofErr w:type="spellStart"/>
      <w:r w:rsidRPr="00910F01">
        <w:rPr>
          <w:rFonts w:ascii="GHEA Grapalat" w:eastAsiaTheme="minorHAnsi" w:hAnsi="GHEA Grapalat" w:cstheme="minorBidi"/>
          <w:sz w:val="18"/>
          <w:szCs w:val="18"/>
        </w:rPr>
        <w:t>договара</w:t>
      </w:r>
      <w:proofErr w:type="spellEnd"/>
    </w:p>
    <w:p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p>
    <w:p w:rsidR="00A943A0" w:rsidRPr="00910F01" w:rsidRDefault="00A943A0" w:rsidP="00A943A0">
      <w:pPr>
        <w:pStyle w:val="af4"/>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proofErr w:type="gramStart"/>
      <w:r w:rsidRPr="00910F01">
        <w:rPr>
          <w:rFonts w:ascii="GHEA Grapalat" w:eastAsiaTheme="minorHAnsi" w:hAnsi="GHEA Grapalat" w:cstheme="minorBidi"/>
        </w:rPr>
        <w:t>дня</w:t>
      </w:r>
      <w:proofErr w:type="gramEnd"/>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A943A0" w:rsidRPr="00910F01" w:rsidRDefault="00A943A0" w:rsidP="00A943A0">
      <w:pPr>
        <w:pStyle w:val="af4"/>
        <w:shd w:val="clear" w:color="auto" w:fill="FFFFFF"/>
        <w:contextualSpacing/>
        <w:jc w:val="both"/>
        <w:rPr>
          <w:rFonts w:ascii="GHEA Grapalat" w:eastAsiaTheme="minorHAnsi" w:hAnsi="GHEA Grapalat" w:cstheme="minorBidi"/>
          <w:sz w:val="18"/>
          <w:szCs w:val="18"/>
          <w:lang w:val="hy-AM"/>
        </w:rPr>
      </w:pPr>
    </w:p>
    <w:p w:rsidR="00A943A0" w:rsidRPr="00910F01" w:rsidRDefault="00A943A0" w:rsidP="00A943A0">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00033F41" w:rsidRPr="00910F01">
        <w:rPr>
          <w:rFonts w:ascii="GHEA Grapalat" w:hAnsi="GHEA Grapalat"/>
          <w:sz w:val="16"/>
          <w:szCs w:val="16"/>
        </w:rPr>
        <w:t>крайний</w:t>
      </w:r>
      <w:r w:rsidRPr="00910F01">
        <w:rPr>
          <w:rFonts w:ascii="GHEA Grapalat" w:hAnsi="GHEA Grapalat"/>
          <w:sz w:val="16"/>
          <w:szCs w:val="16"/>
        </w:rPr>
        <w:t xml:space="preserve">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rsidR="00A943A0" w:rsidRPr="00910F01"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w:t>
      </w:r>
      <w:r w:rsidRPr="00910F01">
        <w:rPr>
          <w:rFonts w:ascii="GHEA Grapalat" w:eastAsiaTheme="minorHAnsi" w:hAnsi="GHEA Grapalat" w:cstheme="minorBidi"/>
        </w:rPr>
        <w:lastRenderedPageBreak/>
        <w:t>организованной с целью заключения договора упомянутого в пункте 1 настоящей гарантии.</w:t>
      </w:r>
    </w:p>
    <w:p w:rsidR="00A943A0" w:rsidRPr="009B388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A943A0" w:rsidRPr="00B138F3" w:rsidRDefault="00A943A0" w:rsidP="00A943A0">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3"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Pr="00990783" w:rsidRDefault="00A943A0" w:rsidP="00A943A0">
      <w:pPr>
        <w:pStyle w:val="af4"/>
        <w:shd w:val="clear" w:color="auto" w:fill="FFFFFF"/>
        <w:spacing w:before="0" w:beforeAutospacing="0" w:after="0" w:afterAutospacing="0"/>
        <w:ind w:firstLine="375"/>
        <w:jc w:val="both"/>
        <w:rPr>
          <w:rFonts w:ascii="GHEA Grapalat" w:hAnsi="GHEA Grapalat"/>
          <w:color w:val="FF0000"/>
          <w:sz w:val="20"/>
          <w:szCs w:val="20"/>
        </w:rPr>
      </w:pPr>
    </w:p>
    <w:p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A943A0" w:rsidRDefault="00A943A0">
      <w:pPr>
        <w:rPr>
          <w:rFonts w:ascii="GHEA Grapalat" w:hAnsi="GHEA Grapalat"/>
          <w:b/>
        </w:rPr>
      </w:pPr>
      <w:r>
        <w:rPr>
          <w:rFonts w:ascii="GHEA Grapalat" w:hAnsi="GHEA Grapalat"/>
          <w:b/>
        </w:rPr>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51703" w:rsidRPr="00BB26A9" w:rsidRDefault="00051703" w:rsidP="00051703">
      <w:pPr>
        <w:pStyle w:val="31"/>
        <w:widowControl w:val="0"/>
        <w:spacing w:after="160" w:line="240" w:lineRule="auto"/>
        <w:jc w:val="right"/>
        <w:rPr>
          <w:rFonts w:ascii="GHEA Grapalat" w:hAnsi="GHEA Grapalat" w:cs="Sylfaen"/>
          <w:b/>
        </w:rPr>
      </w:pPr>
      <w:r w:rsidRPr="00BB26A9">
        <w:rPr>
          <w:rFonts w:ascii="GHEA Grapalat" w:hAnsi="GHEA Grapalat"/>
          <w:b/>
          <w:sz w:val="24"/>
          <w:szCs w:val="24"/>
        </w:rPr>
        <w:t xml:space="preserve">к Приглашению на </w:t>
      </w:r>
      <w:r w:rsidRPr="00BB26A9">
        <w:rPr>
          <w:rFonts w:ascii="GHEA Grapalat" w:hAnsi="GHEA Grapalat"/>
          <w:b/>
          <w:sz w:val="16"/>
          <w:szCs w:val="16"/>
        </w:rPr>
        <w:t>ЗАПРОС КОТИРОВОК</w:t>
      </w:r>
      <w:r w:rsidRPr="00BB26A9">
        <w:rPr>
          <w:rFonts w:ascii="GHEA Grapalat" w:hAnsi="GHEA Grapalat" w:cs="Arial"/>
          <w:b/>
          <w:sz w:val="24"/>
          <w:szCs w:val="24"/>
        </w:rPr>
        <w:br/>
      </w:r>
      <w:r w:rsidRPr="00BB26A9">
        <w:rPr>
          <w:rFonts w:ascii="GHEA Grapalat" w:hAnsi="GHEA Grapalat"/>
          <w:b/>
          <w:sz w:val="24"/>
          <w:szCs w:val="24"/>
        </w:rPr>
        <w:t xml:space="preserve">под кодом </w:t>
      </w:r>
      <w:r w:rsidR="007D3880" w:rsidRPr="007D3880">
        <w:rPr>
          <w:rFonts w:ascii="GHEA Grapalat" w:hAnsi="GHEA Grapalat"/>
          <w:b/>
          <w:sz w:val="24"/>
          <w:szCs w:val="24"/>
        </w:rPr>
        <w:t>С</w:t>
      </w:r>
      <w:r w:rsidR="007D3880">
        <w:rPr>
          <w:rFonts w:ascii="GHEA Grapalat" w:hAnsi="GHEA Grapalat"/>
          <w:b/>
          <w:sz w:val="24"/>
          <w:szCs w:val="24"/>
          <w:lang w:val="en-US"/>
        </w:rPr>
        <w:t>BA</w:t>
      </w:r>
      <w:r w:rsidR="007D3880" w:rsidRPr="007D3880">
        <w:rPr>
          <w:rFonts w:ascii="GHEA Grapalat" w:hAnsi="GHEA Grapalat"/>
          <w:b/>
          <w:sz w:val="24"/>
          <w:szCs w:val="24"/>
        </w:rPr>
        <w:t>-</w:t>
      </w:r>
      <w:proofErr w:type="spellStart"/>
      <w:r w:rsidR="007D3880">
        <w:rPr>
          <w:rFonts w:ascii="GHEA Grapalat" w:hAnsi="GHEA Grapalat"/>
          <w:b/>
          <w:sz w:val="24"/>
          <w:szCs w:val="24"/>
          <w:lang w:val="en-US"/>
        </w:rPr>
        <w:t>GHAPDzB</w:t>
      </w:r>
      <w:proofErr w:type="spellEnd"/>
      <w:r w:rsidR="007D3880" w:rsidRPr="007D3880">
        <w:rPr>
          <w:rFonts w:ascii="GHEA Grapalat" w:hAnsi="GHEA Grapalat"/>
          <w:b/>
          <w:sz w:val="24"/>
          <w:szCs w:val="24"/>
        </w:rPr>
        <w:t>-23/01</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proofErr w:type="gramStart"/>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w:t>
      </w:r>
      <w:r w:rsidRPr="00B138F3">
        <w:rPr>
          <w:rFonts w:ascii="GHEA Grapalat" w:hAnsi="GHEA Grapalat"/>
        </w:rPr>
        <w:lastRenderedPageBreak/>
        <w:t xml:space="preserve">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1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0"/>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1"/>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 xml:space="preserve">Акт приема-передачи подписывается, если поставленный товар </w:t>
      </w:r>
      <w:r>
        <w:rPr>
          <w:rFonts w:ascii="GHEA Grapalat" w:hAnsi="GHEA Grapalat"/>
        </w:rPr>
        <w:lastRenderedPageBreak/>
        <w:t>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_____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2"/>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w:t>
      </w:r>
      <w:r w:rsidRPr="00B138F3">
        <w:rPr>
          <w:rFonts w:ascii="GHEA Grapalat" w:hAnsi="GHEA Grapalat"/>
        </w:rPr>
        <w:lastRenderedPageBreak/>
        <w:t xml:space="preserve">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3"/>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w:t>
      </w:r>
      <w:r w:rsidRPr="00B138F3">
        <w:rPr>
          <w:rFonts w:ascii="GHEA Grapalat" w:hAnsi="GHEA Grapalat"/>
        </w:rPr>
        <w:lastRenderedPageBreak/>
        <w:t>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4"/>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B138F3">
        <w:rPr>
          <w:rFonts w:ascii="GHEA Grapalat" w:hAnsi="GHEA Grapalat"/>
        </w:rPr>
        <w:lastRenderedPageBreak/>
        <w:t>ответственности</w:t>
      </w:r>
      <w:r w:rsidR="00BC5D2F" w:rsidRPr="00B138F3">
        <w:rPr>
          <w:rStyle w:val="af6"/>
          <w:rFonts w:ascii="GHEA Grapalat" w:hAnsi="GHEA Grapalat"/>
        </w:rPr>
        <w:footnoteReference w:customMarkFollows="1" w:id="25"/>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974EA8"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 xml:space="preserve">При этом расчет шестимесячного периода, данного настоящим пунктом для </w:t>
      </w:r>
      <w:proofErr w:type="spellStart"/>
      <w:r w:rsidR="00BA249F" w:rsidRPr="00DC2F9B">
        <w:rPr>
          <w:rFonts w:ascii="GHEA Grapalat" w:hAnsi="GHEA Grapalat"/>
        </w:rPr>
        <w:t>предусмотрения</w:t>
      </w:r>
      <w:proofErr w:type="spellEnd"/>
      <w:r w:rsidR="00BA249F" w:rsidRPr="00DC2F9B">
        <w:rPr>
          <w:rFonts w:ascii="GHEA Grapalat" w:hAnsi="GHEA Grapalat"/>
        </w:rPr>
        <w:t xml:space="preserve"> финансовых сре</w:t>
      </w:r>
      <w:proofErr w:type="gramStart"/>
      <w:r w:rsidR="00BA249F" w:rsidRPr="00DC2F9B">
        <w:rPr>
          <w:rFonts w:ascii="GHEA Grapalat" w:hAnsi="GHEA Grapalat"/>
        </w:rPr>
        <w:t>дств дл</w:t>
      </w:r>
      <w:proofErr w:type="gramEnd"/>
      <w:r w:rsidR="00BA249F" w:rsidRPr="00DC2F9B">
        <w:rPr>
          <w:rFonts w:ascii="GHEA Grapalat" w:hAnsi="GHEA Grapalat"/>
        </w:rPr>
        <w:t>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00BA249F">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proofErr w:type="spellStart"/>
      <w:r w:rsidR="003839FF" w:rsidRPr="00974EA8">
        <w:rPr>
          <w:rFonts w:ascii="GHEA Grapalat" w:hAnsi="GHEA Grapalat"/>
        </w:rPr>
        <w:t>двадцатипя</w:t>
      </w:r>
      <w:r w:rsidRPr="00974EA8">
        <w:rPr>
          <w:rFonts w:ascii="GHEA Grapalat" w:hAnsi="GHEA Grapalat"/>
        </w:rPr>
        <w:t>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w:t>
      </w:r>
      <w:proofErr w:type="gramStart"/>
      <w:r w:rsidRPr="00974EA8">
        <w:rPr>
          <w:rFonts w:ascii="GHEA Grapalat" w:hAnsi="GHEA Grapalat"/>
        </w:rPr>
        <w:t>o</w:t>
      </w:r>
      <w:proofErr w:type="spellEnd"/>
      <w:proofErr w:type="gramEnd"/>
      <w:r w:rsidRPr="00974EA8">
        <w:rPr>
          <w:rFonts w:ascii="GHEA Grapalat" w:hAnsi="GHEA Grapalat"/>
        </w:rPr>
        <w:t xml:space="preserve"> соглашение в случае, если </w:t>
      </w:r>
      <w:r w:rsidR="009673B8" w:rsidRPr="00974EA8">
        <w:rPr>
          <w:rFonts w:ascii="GHEA Grapalat" w:hAnsi="GHEA Grapalat"/>
        </w:rPr>
        <w:t xml:space="preserve">представленные </w:t>
      </w:r>
      <w:r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Pr="00974EA8">
        <w:rPr>
          <w:rFonts w:ascii="GHEA Grapalat" w:hAnsi="GHEA Grapalat"/>
        </w:rPr>
        <w:t xml:space="preserve">договора </w:t>
      </w:r>
      <w:r w:rsidR="008707D8" w:rsidRPr="00974EA8">
        <w:rPr>
          <w:rFonts w:ascii="GHEA Grapalat" w:hAnsi="GHEA Grapalat"/>
        </w:rPr>
        <w:t>заменяю</w:t>
      </w:r>
      <w:r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Pr="00974EA8">
        <w:rPr>
          <w:rFonts w:ascii="GHEA Grapalat" w:hAnsi="GHEA Grapalat"/>
        </w:rPr>
        <w:t xml:space="preserve">абзаца "б" подпункта </w:t>
      </w:r>
      <w:r w:rsidR="000B33B2" w:rsidRPr="00974EA8">
        <w:rPr>
          <w:rFonts w:ascii="GHEA Grapalat" w:hAnsi="GHEA Grapalat"/>
        </w:rPr>
        <w:t xml:space="preserve">17 </w:t>
      </w:r>
      <w:r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proofErr w:type="gramStart"/>
      <w:r w:rsidRPr="00974EA8">
        <w:rPr>
          <w:rFonts w:ascii="GHEA Grapalat" w:hAnsi="GHEA Grapalat"/>
        </w:rPr>
        <w:t>договора</w:t>
      </w:r>
      <w:proofErr w:type="gramEnd"/>
      <w:r w:rsidRPr="00974EA8">
        <w:rPr>
          <w:rFonts w:ascii="GHEA Grapalat" w:hAnsi="GHEA Grapalat"/>
        </w:rPr>
        <w:t xml:space="preserve"> </w:t>
      </w:r>
      <w:r w:rsidR="00CD7A4F" w:rsidRPr="00974EA8">
        <w:rPr>
          <w:rFonts w:ascii="GHEA Grapalat" w:hAnsi="GHEA Grapalat"/>
        </w:rPr>
        <w:t xml:space="preserve">представленных </w:t>
      </w:r>
      <w:r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74EA8">
        <w:rPr>
          <w:rStyle w:val="af6"/>
          <w:rFonts w:ascii="GHEA Grapalat" w:hAnsi="GHEA Grapalat"/>
        </w:rPr>
        <w:footnoteReference w:customMarkFollows="1" w:id="26"/>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lastRenderedPageBreak/>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4"/>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7"/>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7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7"/>
        <w:gridCol w:w="295"/>
        <w:gridCol w:w="652"/>
        <w:gridCol w:w="2063"/>
        <w:gridCol w:w="1559"/>
        <w:gridCol w:w="1925"/>
        <w:gridCol w:w="1467"/>
        <w:gridCol w:w="1085"/>
        <w:gridCol w:w="1559"/>
        <w:gridCol w:w="1134"/>
        <w:gridCol w:w="850"/>
        <w:gridCol w:w="709"/>
        <w:gridCol w:w="1158"/>
        <w:gridCol w:w="947"/>
        <w:gridCol w:w="947"/>
      </w:tblGrid>
      <w:tr w:rsidR="00B138F3" w:rsidRPr="00B138F3" w:rsidTr="003D0187">
        <w:trPr>
          <w:gridAfter w:val="1"/>
          <w:wAfter w:w="947" w:type="dxa"/>
          <w:jc w:val="center"/>
        </w:trPr>
        <w:tc>
          <w:tcPr>
            <w:tcW w:w="16350" w:type="dxa"/>
            <w:gridSpan w:val="14"/>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3D0187">
        <w:trPr>
          <w:gridAfter w:val="1"/>
          <w:wAfter w:w="947" w:type="dxa"/>
          <w:trHeight w:val="219"/>
          <w:jc w:val="center"/>
        </w:trPr>
        <w:tc>
          <w:tcPr>
            <w:tcW w:w="1242" w:type="dxa"/>
            <w:gridSpan w:val="2"/>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gridSpan w:val="2"/>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28"/>
              <w:t>**</w:t>
            </w:r>
          </w:p>
        </w:tc>
        <w:tc>
          <w:tcPr>
            <w:tcW w:w="1467"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1134"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50"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3D0187">
        <w:trPr>
          <w:gridAfter w:val="1"/>
          <w:wAfter w:w="947" w:type="dxa"/>
          <w:trHeight w:val="445"/>
          <w:jc w:val="center"/>
        </w:trPr>
        <w:tc>
          <w:tcPr>
            <w:tcW w:w="1242" w:type="dxa"/>
            <w:gridSpan w:val="2"/>
            <w:vMerge/>
            <w:vAlign w:val="center"/>
          </w:tcPr>
          <w:p w:rsidR="00071D1C" w:rsidRPr="00B138F3" w:rsidRDefault="00071D1C" w:rsidP="00B46D58">
            <w:pPr>
              <w:widowControl w:val="0"/>
              <w:jc w:val="center"/>
              <w:rPr>
                <w:rFonts w:ascii="GHEA Grapalat" w:hAnsi="GHEA Grapalat"/>
                <w:sz w:val="16"/>
                <w:szCs w:val="16"/>
              </w:rPr>
            </w:pPr>
          </w:p>
        </w:tc>
        <w:tc>
          <w:tcPr>
            <w:tcW w:w="2715" w:type="dxa"/>
            <w:gridSpan w:val="2"/>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925" w:type="dxa"/>
            <w:vMerge/>
            <w:vAlign w:val="center"/>
          </w:tcPr>
          <w:p w:rsidR="00071D1C" w:rsidRPr="00B138F3" w:rsidRDefault="00071D1C" w:rsidP="00B46D58">
            <w:pPr>
              <w:widowControl w:val="0"/>
              <w:jc w:val="center"/>
              <w:rPr>
                <w:rFonts w:ascii="GHEA Grapalat" w:hAnsi="GHEA Grapalat"/>
                <w:sz w:val="16"/>
                <w:szCs w:val="16"/>
              </w:rPr>
            </w:pPr>
          </w:p>
        </w:tc>
        <w:tc>
          <w:tcPr>
            <w:tcW w:w="1467" w:type="dxa"/>
            <w:vMerge/>
            <w:vAlign w:val="center"/>
          </w:tcPr>
          <w:p w:rsidR="00071D1C" w:rsidRPr="00B138F3" w:rsidRDefault="00071D1C" w:rsidP="00B46D58">
            <w:pPr>
              <w:widowControl w:val="0"/>
              <w:jc w:val="center"/>
              <w:rPr>
                <w:rFonts w:ascii="GHEA Grapalat" w:hAnsi="GHEA Grapalat"/>
                <w:sz w:val="16"/>
                <w:szCs w:val="16"/>
              </w:rPr>
            </w:pPr>
          </w:p>
        </w:tc>
        <w:tc>
          <w:tcPr>
            <w:tcW w:w="108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vMerge/>
            <w:vAlign w:val="center"/>
          </w:tcPr>
          <w:p w:rsidR="00071D1C" w:rsidRPr="00B138F3" w:rsidRDefault="00071D1C" w:rsidP="00B46D58">
            <w:pPr>
              <w:widowControl w:val="0"/>
              <w:jc w:val="center"/>
              <w:rPr>
                <w:rFonts w:ascii="GHEA Grapalat" w:hAnsi="GHEA Grapalat"/>
                <w:sz w:val="16"/>
                <w:szCs w:val="16"/>
              </w:rPr>
            </w:pPr>
          </w:p>
        </w:tc>
        <w:tc>
          <w:tcPr>
            <w:tcW w:w="850" w:type="dxa"/>
            <w:vMerge/>
            <w:vAlign w:val="center"/>
          </w:tcPr>
          <w:p w:rsidR="00071D1C" w:rsidRPr="00B138F3" w:rsidRDefault="00071D1C" w:rsidP="00B46D58">
            <w:pPr>
              <w:widowControl w:val="0"/>
              <w:jc w:val="center"/>
              <w:rPr>
                <w:rFonts w:ascii="GHEA Grapalat" w:hAnsi="GHEA Grapalat"/>
                <w:sz w:val="16"/>
                <w:szCs w:val="16"/>
              </w:rPr>
            </w:pPr>
          </w:p>
        </w:tc>
        <w:tc>
          <w:tcPr>
            <w:tcW w:w="709"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29"/>
              <w:t>***</w:t>
            </w:r>
          </w:p>
        </w:tc>
      </w:tr>
      <w:tr w:rsidR="007D3880" w:rsidRPr="00B138F3" w:rsidTr="00725C19">
        <w:trPr>
          <w:gridAfter w:val="1"/>
          <w:wAfter w:w="947" w:type="dxa"/>
          <w:trHeight w:val="246"/>
          <w:jc w:val="center"/>
        </w:trPr>
        <w:tc>
          <w:tcPr>
            <w:tcW w:w="1242" w:type="dxa"/>
            <w:gridSpan w:val="2"/>
            <w:vAlign w:val="center"/>
          </w:tcPr>
          <w:p w:rsidR="007D3880" w:rsidRPr="00BB26A9" w:rsidRDefault="007D3880" w:rsidP="002B1527">
            <w:pPr>
              <w:jc w:val="center"/>
              <w:rPr>
                <w:rFonts w:ascii="Sylfaen" w:hAnsi="Sylfaen"/>
                <w:sz w:val="18"/>
                <w:szCs w:val="18"/>
              </w:rPr>
            </w:pPr>
            <w:r w:rsidRPr="00BB26A9">
              <w:rPr>
                <w:rFonts w:ascii="Sylfaen" w:hAnsi="Sylfaen"/>
                <w:sz w:val="18"/>
                <w:szCs w:val="18"/>
              </w:rPr>
              <w:t>1</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33621390</w:t>
            </w:r>
          </w:p>
        </w:tc>
        <w:tc>
          <w:tcPr>
            <w:tcW w:w="1559" w:type="dxa"/>
          </w:tcPr>
          <w:p w:rsidR="007D3880" w:rsidRPr="002B1527"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sidRPr="002B1527">
              <w:rPr>
                <w:rFonts w:ascii="GHEA Grapalat" w:hAnsi="GHEA Grapalat"/>
                <w:sz w:val="22"/>
                <w:szCs w:val="22"/>
              </w:rPr>
              <w:t>Диклофенак</w:t>
            </w:r>
            <w:proofErr w:type="spellEnd"/>
            <w:r w:rsidRPr="002B1527">
              <w:rPr>
                <w:rFonts w:ascii="GHEA Grapalat" w:hAnsi="GHEA Grapalat"/>
                <w:sz w:val="22"/>
                <w:szCs w:val="22"/>
              </w:rPr>
              <w:t xml:space="preserve"> 1%</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2B1527"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sidRPr="002B1527">
              <w:rPr>
                <w:rFonts w:ascii="GHEA Grapalat" w:hAnsi="GHEA Grapalat"/>
                <w:sz w:val="22"/>
                <w:szCs w:val="22"/>
              </w:rPr>
              <w:t>Диклофенак</w:t>
            </w:r>
            <w:proofErr w:type="spellEnd"/>
            <w:r w:rsidRPr="002B1527">
              <w:rPr>
                <w:rFonts w:ascii="GHEA Grapalat" w:hAnsi="GHEA Grapalat"/>
                <w:sz w:val="22"/>
                <w:szCs w:val="22"/>
              </w:rPr>
              <w:t xml:space="preserve"> 1%</w:t>
            </w:r>
          </w:p>
        </w:tc>
        <w:tc>
          <w:tcPr>
            <w:tcW w:w="1085" w:type="dxa"/>
          </w:tcPr>
          <w:p w:rsidR="007D3880" w:rsidRPr="00487535" w:rsidRDefault="007D3880" w:rsidP="002B1527">
            <w:pPr>
              <w:widowControl w:val="0"/>
              <w:spacing w:after="120"/>
              <w:jc w:val="center"/>
              <w:rPr>
                <w:rFonts w:ascii="GHEA Grapalat" w:hAnsi="GHEA Grapalat"/>
                <w:sz w:val="14"/>
                <w:szCs w:val="16"/>
              </w:rPr>
            </w:pPr>
            <w:r>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134" w:type="dxa"/>
          </w:tcPr>
          <w:p w:rsidR="007D3880" w:rsidRPr="00487535" w:rsidRDefault="007D3880" w:rsidP="002B1527">
            <w:pPr>
              <w:widowControl w:val="0"/>
              <w:spacing w:after="120"/>
              <w:jc w:val="center"/>
              <w:rPr>
                <w:rFonts w:ascii="GHEA Grapalat" w:hAnsi="GHEA Grapalat"/>
                <w:sz w:val="14"/>
                <w:szCs w:val="16"/>
              </w:rPr>
            </w:pPr>
          </w:p>
        </w:tc>
        <w:tc>
          <w:tcPr>
            <w:tcW w:w="850" w:type="dxa"/>
          </w:tcPr>
          <w:p w:rsidR="007D3880" w:rsidRPr="00A71D81" w:rsidRDefault="007D3880" w:rsidP="00DD3FEE">
            <w:pPr>
              <w:jc w:val="center"/>
              <w:rPr>
                <w:rFonts w:ascii="GHEA Grapalat" w:hAnsi="GHEA Grapalat"/>
                <w:sz w:val="20"/>
              </w:rPr>
            </w:pPr>
          </w:p>
        </w:tc>
        <w:tc>
          <w:tcPr>
            <w:tcW w:w="709"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3</w:t>
            </w:r>
          </w:p>
        </w:tc>
        <w:tc>
          <w:tcPr>
            <w:tcW w:w="1158" w:type="dxa"/>
            <w:vAlign w:val="center"/>
          </w:tcPr>
          <w:p w:rsidR="007D3880" w:rsidRPr="00B54C24" w:rsidRDefault="007D3880" w:rsidP="00DD3FEE">
            <w:pPr>
              <w:jc w:val="center"/>
              <w:rPr>
                <w:rFonts w:ascii="GHEA Grapalat" w:hAnsi="GHEA Grapalat"/>
                <w:sz w:val="12"/>
              </w:rPr>
            </w:pPr>
            <w:bookmarkStart w:id="13" w:name="_GoBack"/>
            <w:bookmarkEnd w:id="13"/>
          </w:p>
        </w:tc>
        <w:tc>
          <w:tcPr>
            <w:tcW w:w="947" w:type="dxa"/>
          </w:tcPr>
          <w:p w:rsidR="007D3880" w:rsidRPr="00BB26A9" w:rsidRDefault="007D3880" w:rsidP="003D018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vAlign w:val="center"/>
          </w:tcPr>
          <w:p w:rsidR="007D3880" w:rsidRPr="00BB26A9" w:rsidRDefault="007D3880" w:rsidP="002B1527">
            <w:pPr>
              <w:jc w:val="center"/>
              <w:rPr>
                <w:rFonts w:ascii="Sylfaen" w:hAnsi="Sylfaen"/>
                <w:sz w:val="18"/>
                <w:szCs w:val="18"/>
              </w:rPr>
            </w:pPr>
            <w:r w:rsidRPr="00BB26A9">
              <w:rPr>
                <w:rFonts w:ascii="Sylfaen" w:hAnsi="Sylfaen"/>
                <w:sz w:val="18"/>
                <w:szCs w:val="18"/>
              </w:rPr>
              <w:t>2</w:t>
            </w:r>
          </w:p>
        </w:tc>
        <w:tc>
          <w:tcPr>
            <w:tcW w:w="2715" w:type="dxa"/>
            <w:gridSpan w:val="2"/>
            <w:vAlign w:val="bottom"/>
          </w:tcPr>
          <w:p w:rsidR="007D3880" w:rsidRPr="00141CC9" w:rsidRDefault="007D3880" w:rsidP="002B1527">
            <w:pPr>
              <w:jc w:val="center"/>
              <w:rPr>
                <w:rFonts w:ascii="Sylfaen" w:hAnsi="Sylfaen" w:cs="Calibri"/>
                <w:i/>
                <w:sz w:val="18"/>
                <w:szCs w:val="18"/>
              </w:rPr>
            </w:pPr>
            <w:r w:rsidRPr="00141CC9">
              <w:rPr>
                <w:rFonts w:ascii="Sylfaen" w:hAnsi="Sylfaen" w:cs="Calibri"/>
                <w:i/>
                <w:sz w:val="18"/>
                <w:szCs w:val="18"/>
              </w:rPr>
              <w:t>33691123</w:t>
            </w:r>
          </w:p>
        </w:tc>
        <w:tc>
          <w:tcPr>
            <w:tcW w:w="1559" w:type="dxa"/>
          </w:tcPr>
          <w:p w:rsidR="007D3880" w:rsidRPr="002B1527"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rPr>
              <w:t>Диклофенак</w:t>
            </w:r>
            <w:proofErr w:type="spellEnd"/>
            <w:r>
              <w:rPr>
                <w:rFonts w:ascii="GHEA Grapalat" w:hAnsi="GHEA Grapalat"/>
                <w:sz w:val="22"/>
                <w:szCs w:val="22"/>
              </w:rPr>
              <w:t xml:space="preserve"> 5%</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2B1527"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rPr>
              <w:t>Диклофенак</w:t>
            </w:r>
            <w:proofErr w:type="spellEnd"/>
            <w:r>
              <w:rPr>
                <w:rFonts w:ascii="GHEA Grapalat" w:hAnsi="GHEA Grapalat"/>
                <w:sz w:val="22"/>
                <w:szCs w:val="22"/>
              </w:rPr>
              <w:t xml:space="preserve"> 5%</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tcPr>
          <w:p w:rsidR="007D3880" w:rsidRPr="00A71D81" w:rsidRDefault="007D3880" w:rsidP="00DD3FEE">
            <w:pPr>
              <w:jc w:val="center"/>
              <w:rPr>
                <w:rFonts w:ascii="GHEA Grapalat" w:hAnsi="GHEA Grapalat"/>
                <w:sz w:val="20"/>
              </w:rPr>
            </w:pP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10</w:t>
            </w:r>
          </w:p>
        </w:tc>
        <w:tc>
          <w:tcPr>
            <w:tcW w:w="947"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10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vAlign w:val="center"/>
          </w:tcPr>
          <w:p w:rsidR="007D3880" w:rsidRPr="00BB26A9" w:rsidRDefault="007D3880" w:rsidP="002B1527">
            <w:pPr>
              <w:jc w:val="center"/>
              <w:rPr>
                <w:rFonts w:ascii="Sylfaen" w:hAnsi="Sylfaen"/>
                <w:sz w:val="18"/>
                <w:szCs w:val="18"/>
              </w:rPr>
            </w:pPr>
            <w:r w:rsidRPr="00BB26A9">
              <w:rPr>
                <w:rFonts w:ascii="Sylfaen" w:hAnsi="Sylfaen"/>
                <w:sz w:val="18"/>
                <w:szCs w:val="18"/>
              </w:rPr>
              <w:lastRenderedPageBreak/>
              <w:t>3</w:t>
            </w:r>
          </w:p>
        </w:tc>
        <w:tc>
          <w:tcPr>
            <w:tcW w:w="2715" w:type="dxa"/>
            <w:gridSpan w:val="2"/>
            <w:vAlign w:val="bottom"/>
          </w:tcPr>
          <w:p w:rsidR="007D3880" w:rsidRPr="00141CC9" w:rsidRDefault="007D3880" w:rsidP="002B1527">
            <w:pPr>
              <w:jc w:val="center"/>
              <w:rPr>
                <w:rFonts w:ascii="Sylfaen" w:hAnsi="Sylfaen" w:cs="Calibri"/>
                <w:i/>
                <w:sz w:val="18"/>
                <w:szCs w:val="18"/>
              </w:rPr>
            </w:pPr>
            <w:r w:rsidRPr="00141CC9">
              <w:rPr>
                <w:rFonts w:ascii="Sylfaen" w:hAnsi="Sylfaen" w:cs="Calibri"/>
                <w:i/>
                <w:sz w:val="18"/>
                <w:szCs w:val="18"/>
              </w:rPr>
              <w:t>33691123</w:t>
            </w:r>
          </w:p>
        </w:tc>
        <w:tc>
          <w:tcPr>
            <w:tcW w:w="1559" w:type="dxa"/>
          </w:tcPr>
          <w:p w:rsidR="007D3880" w:rsidRPr="00D64E8C"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r>
              <w:rPr>
                <w:rFonts w:ascii="GHEA Grapalat" w:hAnsi="GHEA Grapalat"/>
                <w:sz w:val="22"/>
                <w:szCs w:val="22"/>
              </w:rPr>
              <w:t>Ибупрофен 200</w:t>
            </w:r>
            <w:r>
              <w:rPr>
                <w:rFonts w:ascii="GHEA Grapalat" w:hAnsi="GHEA Grapalat"/>
                <w:sz w:val="22"/>
                <w:szCs w:val="22"/>
                <w:lang w:val="en-US"/>
              </w:rPr>
              <w:t>/5</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D64E8C"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r>
              <w:rPr>
                <w:rFonts w:ascii="GHEA Grapalat" w:hAnsi="GHEA Grapalat"/>
                <w:sz w:val="22"/>
                <w:szCs w:val="22"/>
              </w:rPr>
              <w:t>Ибупрофен 200</w:t>
            </w:r>
            <w:r>
              <w:rPr>
                <w:rFonts w:ascii="GHEA Grapalat" w:hAnsi="GHEA Grapalat"/>
                <w:sz w:val="22"/>
                <w:szCs w:val="22"/>
                <w:lang w:val="en-US"/>
              </w:rPr>
              <w:t>/5</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tcPr>
          <w:p w:rsidR="007D3880" w:rsidRPr="00A71D81" w:rsidRDefault="007D3880" w:rsidP="00DD3FEE">
            <w:pPr>
              <w:jc w:val="center"/>
              <w:rPr>
                <w:rFonts w:ascii="GHEA Grapalat" w:hAnsi="GHEA Grapalat"/>
                <w:sz w:val="20"/>
              </w:rPr>
            </w:pP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8</w:t>
            </w:r>
          </w:p>
        </w:tc>
        <w:tc>
          <w:tcPr>
            <w:tcW w:w="947"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8</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vAlign w:val="center"/>
          </w:tcPr>
          <w:p w:rsidR="007D3880" w:rsidRPr="00BB26A9" w:rsidRDefault="007D3880" w:rsidP="002B1527">
            <w:pPr>
              <w:jc w:val="center"/>
              <w:rPr>
                <w:rFonts w:ascii="Sylfaen" w:hAnsi="Sylfaen"/>
                <w:sz w:val="18"/>
                <w:szCs w:val="18"/>
              </w:rPr>
            </w:pPr>
            <w:r w:rsidRPr="00BB26A9">
              <w:rPr>
                <w:rFonts w:ascii="Sylfaen" w:hAnsi="Sylfaen"/>
                <w:sz w:val="18"/>
                <w:szCs w:val="18"/>
              </w:rPr>
              <w:t>4</w:t>
            </w:r>
          </w:p>
        </w:tc>
        <w:tc>
          <w:tcPr>
            <w:tcW w:w="2715" w:type="dxa"/>
            <w:gridSpan w:val="2"/>
          </w:tcPr>
          <w:p w:rsidR="007D3880" w:rsidRPr="00C7188D" w:rsidRDefault="007D3880" w:rsidP="002B1527">
            <w:pPr>
              <w:jc w:val="center"/>
              <w:rPr>
                <w:rFonts w:ascii="Sylfaen" w:hAnsi="Sylfaen"/>
                <w:i/>
                <w:sz w:val="20"/>
              </w:rPr>
            </w:pPr>
            <w:r w:rsidRPr="00C7188D">
              <w:rPr>
                <w:rFonts w:ascii="Sylfaen" w:hAnsi="Sylfaen" w:cs="Calibri"/>
                <w:i/>
                <w:sz w:val="18"/>
                <w:szCs w:val="18"/>
              </w:rPr>
              <w:t>33651112</w:t>
            </w:r>
          </w:p>
        </w:tc>
        <w:tc>
          <w:tcPr>
            <w:tcW w:w="1559" w:type="dxa"/>
          </w:tcPr>
          <w:p w:rsidR="007D3880" w:rsidRPr="009244FA" w:rsidRDefault="007D3880" w:rsidP="00DD3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222222"/>
                <w:sz w:val="22"/>
                <w:szCs w:val="22"/>
                <w:lang w:bidi="ar-SA"/>
              </w:rPr>
            </w:pPr>
            <w:r>
              <w:rPr>
                <w:rFonts w:ascii="GHEA Grapalat" w:hAnsi="GHEA Grapalat"/>
                <w:sz w:val="22"/>
                <w:szCs w:val="22"/>
              </w:rPr>
              <w:t>Ибупрофен 200</w:t>
            </w:r>
            <w:r>
              <w:rPr>
                <w:rFonts w:ascii="GHEA Grapalat" w:hAnsi="GHEA Grapalat"/>
                <w:sz w:val="22"/>
                <w:szCs w:val="22"/>
                <w:lang w:val="en-US"/>
              </w:rPr>
              <w:t>/5</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9244FA" w:rsidRDefault="007D3880" w:rsidP="00DD3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222222"/>
                <w:sz w:val="22"/>
                <w:szCs w:val="22"/>
                <w:lang w:bidi="ar-SA"/>
              </w:rPr>
            </w:pPr>
            <w:r>
              <w:rPr>
                <w:rFonts w:ascii="GHEA Grapalat" w:hAnsi="GHEA Grapalat"/>
                <w:sz w:val="22"/>
                <w:szCs w:val="22"/>
              </w:rPr>
              <w:t>Ибупрофен 200</w:t>
            </w:r>
            <w:r>
              <w:rPr>
                <w:rFonts w:ascii="GHEA Grapalat" w:hAnsi="GHEA Grapalat"/>
                <w:sz w:val="22"/>
                <w:szCs w:val="22"/>
                <w:lang w:val="en-US"/>
              </w:rPr>
              <w:t>/5</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tcPr>
          <w:p w:rsidR="007D3880" w:rsidRPr="00A71D81" w:rsidRDefault="007D3880" w:rsidP="00DD3FEE">
            <w:pPr>
              <w:jc w:val="center"/>
              <w:rPr>
                <w:rFonts w:ascii="GHEA Grapalat" w:hAnsi="GHEA Grapalat"/>
                <w:sz w:val="20"/>
              </w:rPr>
            </w:pP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10</w:t>
            </w:r>
          </w:p>
        </w:tc>
        <w:tc>
          <w:tcPr>
            <w:tcW w:w="947"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10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tcPr>
          <w:p w:rsidR="007D3880" w:rsidRPr="00BB26A9" w:rsidRDefault="007D3880" w:rsidP="002B1527">
            <w:pPr>
              <w:rPr>
                <w:sz w:val="18"/>
                <w:szCs w:val="18"/>
              </w:rPr>
            </w:pPr>
            <w:r w:rsidRPr="00BB26A9">
              <w:rPr>
                <w:sz w:val="18"/>
                <w:szCs w:val="18"/>
              </w:rPr>
              <w:t>5</w:t>
            </w:r>
          </w:p>
        </w:tc>
        <w:tc>
          <w:tcPr>
            <w:tcW w:w="2715" w:type="dxa"/>
            <w:gridSpan w:val="2"/>
          </w:tcPr>
          <w:p w:rsidR="007D3880" w:rsidRPr="00C7188D" w:rsidRDefault="007D3880" w:rsidP="002B1527">
            <w:pPr>
              <w:jc w:val="center"/>
              <w:rPr>
                <w:rFonts w:ascii="Sylfaen" w:hAnsi="Sylfaen"/>
                <w:i/>
                <w:sz w:val="20"/>
              </w:rPr>
            </w:pPr>
            <w:r w:rsidRPr="003753D8">
              <w:rPr>
                <w:rFonts w:ascii="Sylfaen" w:hAnsi="Sylfaen"/>
                <w:i/>
                <w:sz w:val="20"/>
              </w:rPr>
              <w:t>33691145</w:t>
            </w:r>
          </w:p>
        </w:tc>
        <w:tc>
          <w:tcPr>
            <w:tcW w:w="1559"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Парацетамол</w:t>
            </w:r>
            <w:proofErr w:type="spellEnd"/>
            <w:r>
              <w:rPr>
                <w:rFonts w:ascii="GHEA Grapalat" w:hAnsi="GHEA Grapalat"/>
                <w:sz w:val="22"/>
                <w:szCs w:val="22"/>
                <w:lang w:val="en-US"/>
              </w:rPr>
              <w:t xml:space="preserve"> 125/5</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Парацетамол</w:t>
            </w:r>
            <w:proofErr w:type="spellEnd"/>
            <w:r>
              <w:rPr>
                <w:rFonts w:ascii="GHEA Grapalat" w:hAnsi="GHEA Grapalat"/>
                <w:sz w:val="22"/>
                <w:szCs w:val="22"/>
                <w:lang w:val="en-US"/>
              </w:rPr>
              <w:t xml:space="preserve"> 125/5</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tcPr>
          <w:p w:rsidR="007D3880" w:rsidRPr="00A71D81" w:rsidRDefault="007D3880" w:rsidP="00DD3FEE">
            <w:pPr>
              <w:jc w:val="center"/>
              <w:rPr>
                <w:rFonts w:ascii="GHEA Grapalat" w:hAnsi="GHEA Grapalat"/>
                <w:sz w:val="20"/>
              </w:rPr>
            </w:pP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5</w:t>
            </w:r>
          </w:p>
        </w:tc>
        <w:tc>
          <w:tcPr>
            <w:tcW w:w="947"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5</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t>6</w:t>
            </w:r>
          </w:p>
        </w:tc>
        <w:tc>
          <w:tcPr>
            <w:tcW w:w="2715" w:type="dxa"/>
            <w:gridSpan w:val="2"/>
          </w:tcPr>
          <w:p w:rsidR="007D3880" w:rsidRPr="00C7188D" w:rsidRDefault="007D3880" w:rsidP="002B1527">
            <w:pPr>
              <w:jc w:val="center"/>
              <w:rPr>
                <w:rFonts w:ascii="Sylfaen" w:hAnsi="Sylfaen"/>
                <w:i/>
                <w:sz w:val="20"/>
              </w:rPr>
            </w:pPr>
            <w:r w:rsidRPr="003753D8">
              <w:rPr>
                <w:rFonts w:ascii="Sylfaen" w:hAnsi="Sylfaen"/>
                <w:i/>
                <w:sz w:val="20"/>
              </w:rPr>
              <w:t>33691124</w:t>
            </w:r>
          </w:p>
        </w:tc>
        <w:tc>
          <w:tcPr>
            <w:tcW w:w="1559"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Дексаметазон</w:t>
            </w:r>
            <w:proofErr w:type="spellEnd"/>
            <w:r>
              <w:rPr>
                <w:rFonts w:ascii="GHEA Grapalat" w:hAnsi="GHEA Grapalat"/>
                <w:sz w:val="22"/>
                <w:szCs w:val="22"/>
                <w:lang w:val="en-US"/>
              </w:rPr>
              <w:t xml:space="preserve"> 4мг/</w:t>
            </w:r>
            <w:proofErr w:type="spellStart"/>
            <w:r>
              <w:rPr>
                <w:rFonts w:ascii="GHEA Grapalat" w:hAnsi="GHEA Grapalat"/>
                <w:sz w:val="22"/>
                <w:szCs w:val="22"/>
                <w:lang w:val="en-US"/>
              </w:rPr>
              <w:t>мл</w:t>
            </w:r>
            <w:proofErr w:type="spellEnd"/>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Дексаметазон</w:t>
            </w:r>
            <w:proofErr w:type="spellEnd"/>
            <w:r>
              <w:rPr>
                <w:rFonts w:ascii="GHEA Grapalat" w:hAnsi="GHEA Grapalat"/>
                <w:sz w:val="22"/>
                <w:szCs w:val="22"/>
                <w:lang w:val="en-US"/>
              </w:rPr>
              <w:t xml:space="preserve"> 4мг/</w:t>
            </w:r>
            <w:proofErr w:type="spellStart"/>
            <w:r>
              <w:rPr>
                <w:rFonts w:ascii="GHEA Grapalat" w:hAnsi="GHEA Grapalat"/>
                <w:sz w:val="22"/>
                <w:szCs w:val="22"/>
                <w:lang w:val="en-US"/>
              </w:rPr>
              <w:t>мл</w:t>
            </w:r>
            <w:proofErr w:type="spellEnd"/>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tcPr>
          <w:p w:rsidR="007D3880" w:rsidRPr="00A71D81" w:rsidRDefault="007D3880" w:rsidP="00DD3FEE">
            <w:pPr>
              <w:jc w:val="center"/>
              <w:rPr>
                <w:rFonts w:ascii="GHEA Grapalat" w:hAnsi="GHEA Grapalat"/>
                <w:sz w:val="20"/>
              </w:rPr>
            </w:pP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20</w:t>
            </w:r>
          </w:p>
        </w:tc>
        <w:tc>
          <w:tcPr>
            <w:tcW w:w="947"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20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t>7</w:t>
            </w:r>
          </w:p>
        </w:tc>
        <w:tc>
          <w:tcPr>
            <w:tcW w:w="2715" w:type="dxa"/>
            <w:gridSpan w:val="2"/>
          </w:tcPr>
          <w:p w:rsidR="007D3880" w:rsidRPr="00C7188D" w:rsidRDefault="007D3880" w:rsidP="002B1527">
            <w:pPr>
              <w:jc w:val="center"/>
              <w:rPr>
                <w:rFonts w:ascii="Sylfaen" w:hAnsi="Sylfaen"/>
                <w:i/>
                <w:sz w:val="20"/>
              </w:rPr>
            </w:pPr>
            <w:r w:rsidRPr="00C7188D">
              <w:rPr>
                <w:rFonts w:ascii="Sylfaen" w:hAnsi="Sylfaen" w:cs="Calibri"/>
                <w:i/>
                <w:sz w:val="18"/>
                <w:szCs w:val="18"/>
              </w:rPr>
              <w:t>33651112</w:t>
            </w:r>
          </w:p>
        </w:tc>
        <w:tc>
          <w:tcPr>
            <w:tcW w:w="1559"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Винпоцетин</w:t>
            </w:r>
            <w:proofErr w:type="spellEnd"/>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Винпоцетин</w:t>
            </w:r>
            <w:proofErr w:type="spellEnd"/>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tcPr>
          <w:p w:rsidR="007D3880" w:rsidRPr="00A71D81" w:rsidRDefault="007D3880" w:rsidP="00DD3FEE">
            <w:pPr>
              <w:jc w:val="center"/>
              <w:rPr>
                <w:rFonts w:ascii="GHEA Grapalat" w:hAnsi="GHEA Grapalat"/>
                <w:sz w:val="20"/>
              </w:rPr>
            </w:pP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720</w:t>
            </w:r>
          </w:p>
        </w:tc>
        <w:tc>
          <w:tcPr>
            <w:tcW w:w="947"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720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t>8</w:t>
            </w:r>
          </w:p>
        </w:tc>
        <w:tc>
          <w:tcPr>
            <w:tcW w:w="2715" w:type="dxa"/>
            <w:gridSpan w:val="2"/>
          </w:tcPr>
          <w:p w:rsidR="007D3880" w:rsidRPr="00C7188D" w:rsidRDefault="007D3880" w:rsidP="002B1527">
            <w:pPr>
              <w:jc w:val="center"/>
              <w:rPr>
                <w:rFonts w:ascii="Sylfaen" w:hAnsi="Sylfaen"/>
                <w:i/>
                <w:sz w:val="20"/>
              </w:rPr>
            </w:pPr>
            <w:r w:rsidRPr="003753D8">
              <w:rPr>
                <w:rFonts w:ascii="Sylfaen" w:hAnsi="Sylfaen"/>
                <w:i/>
                <w:sz w:val="20"/>
              </w:rPr>
              <w:t>33651253</w:t>
            </w:r>
          </w:p>
        </w:tc>
        <w:tc>
          <w:tcPr>
            <w:tcW w:w="1559"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Албендазол</w:t>
            </w:r>
            <w:proofErr w:type="spellEnd"/>
            <w:r>
              <w:rPr>
                <w:rFonts w:ascii="GHEA Grapalat" w:hAnsi="GHEA Grapalat"/>
                <w:sz w:val="22"/>
                <w:szCs w:val="22"/>
                <w:lang w:val="en-US"/>
              </w:rPr>
              <w:t xml:space="preserve"> 400мг</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Албендазол</w:t>
            </w:r>
            <w:proofErr w:type="spellEnd"/>
            <w:r>
              <w:rPr>
                <w:rFonts w:ascii="GHEA Grapalat" w:hAnsi="GHEA Grapalat"/>
                <w:sz w:val="22"/>
                <w:szCs w:val="22"/>
                <w:lang w:val="en-US"/>
              </w:rPr>
              <w:t xml:space="preserve"> 400мг</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tcPr>
          <w:p w:rsidR="007D3880" w:rsidRPr="00A71D81" w:rsidRDefault="007D3880" w:rsidP="00DD3FEE">
            <w:pPr>
              <w:jc w:val="center"/>
              <w:rPr>
                <w:rFonts w:ascii="GHEA Grapalat" w:hAnsi="GHEA Grapalat"/>
                <w:sz w:val="20"/>
              </w:rPr>
            </w:pP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30</w:t>
            </w:r>
          </w:p>
        </w:tc>
        <w:tc>
          <w:tcPr>
            <w:tcW w:w="947"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30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t>9</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33631100</w:t>
            </w:r>
          </w:p>
        </w:tc>
        <w:tc>
          <w:tcPr>
            <w:tcW w:w="1559"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Мебендазол</w:t>
            </w:r>
            <w:proofErr w:type="spellEnd"/>
            <w:r>
              <w:rPr>
                <w:rFonts w:ascii="GHEA Grapalat" w:hAnsi="GHEA Grapalat"/>
                <w:sz w:val="22"/>
                <w:szCs w:val="22"/>
                <w:lang w:val="en-US"/>
              </w:rPr>
              <w:t xml:space="preserve"> 100мг</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Мебендазол</w:t>
            </w:r>
            <w:proofErr w:type="spellEnd"/>
            <w:r>
              <w:rPr>
                <w:rFonts w:ascii="GHEA Grapalat" w:hAnsi="GHEA Grapalat"/>
                <w:sz w:val="22"/>
                <w:szCs w:val="22"/>
                <w:lang w:val="en-US"/>
              </w:rPr>
              <w:t xml:space="preserve"> 100мг</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tcPr>
          <w:p w:rsidR="007D3880" w:rsidRPr="00A71D81" w:rsidRDefault="007D3880" w:rsidP="00DD3FEE">
            <w:pPr>
              <w:jc w:val="center"/>
              <w:rPr>
                <w:rFonts w:ascii="GHEA Grapalat" w:hAnsi="GHEA Grapalat"/>
                <w:sz w:val="20"/>
              </w:rPr>
            </w:pP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15</w:t>
            </w:r>
          </w:p>
        </w:tc>
        <w:tc>
          <w:tcPr>
            <w:tcW w:w="947"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15</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rPr>
              <w:t>1</w:t>
            </w:r>
            <w:r w:rsidRPr="00BB26A9">
              <w:rPr>
                <w:rFonts w:ascii="Sylfaen" w:hAnsi="Sylfaen"/>
                <w:sz w:val="18"/>
                <w:szCs w:val="18"/>
                <w:lang w:val="en-US"/>
              </w:rPr>
              <w:t>0</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33661152</w:t>
            </w:r>
          </w:p>
        </w:tc>
        <w:tc>
          <w:tcPr>
            <w:tcW w:w="1559"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Пирантел</w:t>
            </w:r>
            <w:proofErr w:type="spellEnd"/>
            <w:r>
              <w:rPr>
                <w:rFonts w:ascii="GHEA Grapalat" w:hAnsi="GHEA Grapalat"/>
                <w:sz w:val="22"/>
                <w:szCs w:val="22"/>
                <w:lang w:val="en-US"/>
              </w:rPr>
              <w:t xml:space="preserve"> 125/2.5</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Пирантел</w:t>
            </w:r>
            <w:proofErr w:type="spellEnd"/>
            <w:r>
              <w:rPr>
                <w:rFonts w:ascii="GHEA Grapalat" w:hAnsi="GHEA Grapalat"/>
                <w:sz w:val="22"/>
                <w:szCs w:val="22"/>
                <w:lang w:val="en-US"/>
              </w:rPr>
              <w:t xml:space="preserve"> 125/2.5</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tcPr>
          <w:p w:rsidR="007D3880" w:rsidRPr="00A71D81" w:rsidRDefault="007D3880" w:rsidP="00DD3FEE">
            <w:pPr>
              <w:jc w:val="center"/>
              <w:rPr>
                <w:rFonts w:ascii="GHEA Grapalat" w:hAnsi="GHEA Grapalat"/>
                <w:sz w:val="20"/>
              </w:rPr>
            </w:pP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5</w:t>
            </w:r>
          </w:p>
        </w:tc>
        <w:tc>
          <w:tcPr>
            <w:tcW w:w="947"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5</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rPr>
              <w:t>1</w:t>
            </w:r>
            <w:r w:rsidRPr="00BB26A9">
              <w:rPr>
                <w:rFonts w:ascii="Sylfaen" w:hAnsi="Sylfaen"/>
                <w:sz w:val="18"/>
                <w:szCs w:val="18"/>
                <w:lang w:val="en-US"/>
              </w:rPr>
              <w:t>1</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33651112</w:t>
            </w:r>
          </w:p>
        </w:tc>
        <w:tc>
          <w:tcPr>
            <w:tcW w:w="1559" w:type="dxa"/>
          </w:tcPr>
          <w:p w:rsidR="007D3880" w:rsidRPr="008A52F8" w:rsidRDefault="007D3880" w:rsidP="00DD3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222222"/>
                <w:sz w:val="22"/>
                <w:szCs w:val="22"/>
                <w:lang w:val="en-US" w:bidi="ar-SA"/>
              </w:rPr>
            </w:pPr>
            <w:proofErr w:type="spellStart"/>
            <w:r>
              <w:rPr>
                <w:rFonts w:ascii="inherit" w:hAnsi="inherit" w:cs="Courier New" w:hint="eastAsia"/>
                <w:color w:val="222222"/>
                <w:sz w:val="22"/>
                <w:szCs w:val="22"/>
                <w:lang w:val="en-US" w:bidi="ar-SA"/>
              </w:rPr>
              <w:t>А</w:t>
            </w:r>
            <w:r>
              <w:rPr>
                <w:rFonts w:ascii="inherit" w:hAnsi="inherit" w:cs="Courier New"/>
                <w:color w:val="222222"/>
                <w:sz w:val="22"/>
                <w:szCs w:val="22"/>
                <w:lang w:val="en-US" w:bidi="ar-SA"/>
              </w:rPr>
              <w:t>моксицилин</w:t>
            </w:r>
            <w:proofErr w:type="spellEnd"/>
            <w:r>
              <w:rPr>
                <w:rFonts w:ascii="inherit" w:hAnsi="inherit" w:cs="Courier New"/>
                <w:color w:val="222222"/>
                <w:sz w:val="22"/>
                <w:szCs w:val="22"/>
                <w:lang w:val="en-US" w:bidi="ar-SA"/>
              </w:rPr>
              <w:t xml:space="preserve"> 125/5</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8A52F8" w:rsidRDefault="007D3880" w:rsidP="00DD3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222222"/>
                <w:sz w:val="22"/>
                <w:szCs w:val="22"/>
                <w:lang w:val="en-US" w:bidi="ar-SA"/>
              </w:rPr>
            </w:pPr>
            <w:proofErr w:type="spellStart"/>
            <w:r>
              <w:rPr>
                <w:rFonts w:ascii="inherit" w:hAnsi="inherit" w:cs="Courier New" w:hint="eastAsia"/>
                <w:color w:val="222222"/>
                <w:sz w:val="22"/>
                <w:szCs w:val="22"/>
                <w:lang w:val="en-US" w:bidi="ar-SA"/>
              </w:rPr>
              <w:t>А</w:t>
            </w:r>
            <w:r>
              <w:rPr>
                <w:rFonts w:ascii="inherit" w:hAnsi="inherit" w:cs="Courier New"/>
                <w:color w:val="222222"/>
                <w:sz w:val="22"/>
                <w:szCs w:val="22"/>
                <w:lang w:val="en-US" w:bidi="ar-SA"/>
              </w:rPr>
              <w:t>моксицилин</w:t>
            </w:r>
            <w:proofErr w:type="spellEnd"/>
            <w:r>
              <w:rPr>
                <w:rFonts w:ascii="inherit" w:hAnsi="inherit" w:cs="Courier New"/>
                <w:color w:val="222222"/>
                <w:sz w:val="22"/>
                <w:szCs w:val="22"/>
                <w:lang w:val="en-US" w:bidi="ar-SA"/>
              </w:rPr>
              <w:t xml:space="preserve"> 125/5</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tcPr>
          <w:p w:rsidR="007D3880" w:rsidRPr="00A71D81" w:rsidRDefault="007D3880" w:rsidP="00DD3FEE">
            <w:pPr>
              <w:jc w:val="center"/>
              <w:rPr>
                <w:rFonts w:ascii="GHEA Grapalat" w:hAnsi="GHEA Grapalat"/>
                <w:sz w:val="20"/>
              </w:rPr>
            </w:pP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5</w:t>
            </w:r>
          </w:p>
        </w:tc>
        <w:tc>
          <w:tcPr>
            <w:tcW w:w="947"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5</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rPr>
              <w:t>1</w:t>
            </w:r>
            <w:r w:rsidRPr="00BB26A9">
              <w:rPr>
                <w:rFonts w:ascii="Sylfaen" w:hAnsi="Sylfaen"/>
                <w:sz w:val="18"/>
                <w:szCs w:val="18"/>
                <w:lang w:val="en-US"/>
              </w:rPr>
              <w:t>2</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33671131</w:t>
            </w:r>
          </w:p>
        </w:tc>
        <w:tc>
          <w:tcPr>
            <w:tcW w:w="1559" w:type="dxa"/>
          </w:tcPr>
          <w:p w:rsidR="007D3880" w:rsidRPr="009244FA" w:rsidRDefault="007D3880" w:rsidP="00DD3FEE">
            <w:pPr>
              <w:pStyle w:val="23"/>
              <w:widowControl w:val="0"/>
              <w:autoSpaceDE w:val="0"/>
              <w:autoSpaceDN w:val="0"/>
              <w:adjustRightInd w:val="0"/>
              <w:spacing w:after="120" w:line="240" w:lineRule="auto"/>
              <w:ind w:firstLine="0"/>
              <w:jc w:val="left"/>
              <w:rPr>
                <w:rFonts w:ascii="Sylfaen" w:hAnsi="Sylfaen"/>
                <w:sz w:val="22"/>
                <w:szCs w:val="22"/>
              </w:rPr>
            </w:pPr>
            <w:proofErr w:type="spellStart"/>
            <w:r>
              <w:rPr>
                <w:rFonts w:ascii="inherit" w:hAnsi="inherit" w:cs="Courier New" w:hint="eastAsia"/>
                <w:color w:val="222222"/>
                <w:sz w:val="22"/>
                <w:szCs w:val="22"/>
                <w:lang w:val="en-US" w:bidi="ar-SA"/>
              </w:rPr>
              <w:t>А</w:t>
            </w:r>
            <w:r>
              <w:rPr>
                <w:rFonts w:ascii="inherit" w:hAnsi="inherit" w:cs="Courier New"/>
                <w:color w:val="222222"/>
                <w:sz w:val="22"/>
                <w:szCs w:val="22"/>
                <w:lang w:val="en-US" w:bidi="ar-SA"/>
              </w:rPr>
              <w:t>моксицилин</w:t>
            </w:r>
            <w:proofErr w:type="spellEnd"/>
            <w:r>
              <w:rPr>
                <w:rFonts w:ascii="inherit" w:hAnsi="inherit" w:cs="Courier New"/>
                <w:color w:val="222222"/>
                <w:sz w:val="22"/>
                <w:szCs w:val="22"/>
                <w:lang w:val="en-US" w:bidi="ar-SA"/>
              </w:rPr>
              <w:t xml:space="preserve"> 25</w:t>
            </w:r>
            <w:r>
              <w:rPr>
                <w:rFonts w:ascii="inherit" w:hAnsi="inherit" w:cs="Courier New"/>
                <w:color w:val="222222"/>
                <w:sz w:val="22"/>
                <w:szCs w:val="22"/>
                <w:lang w:val="en-US" w:bidi="ar-SA"/>
              </w:rPr>
              <w:t>0</w:t>
            </w:r>
            <w:r>
              <w:rPr>
                <w:rFonts w:ascii="inherit" w:hAnsi="inherit" w:cs="Courier New"/>
                <w:color w:val="222222"/>
                <w:sz w:val="22"/>
                <w:szCs w:val="22"/>
                <w:lang w:val="en-US" w:bidi="ar-SA"/>
              </w:rPr>
              <w:t>/5</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9244FA" w:rsidRDefault="007D3880" w:rsidP="00DD3FEE">
            <w:pPr>
              <w:pStyle w:val="23"/>
              <w:widowControl w:val="0"/>
              <w:autoSpaceDE w:val="0"/>
              <w:autoSpaceDN w:val="0"/>
              <w:adjustRightInd w:val="0"/>
              <w:spacing w:after="120" w:line="240" w:lineRule="auto"/>
              <w:ind w:firstLine="0"/>
              <w:jc w:val="left"/>
              <w:rPr>
                <w:rFonts w:ascii="Sylfaen" w:hAnsi="Sylfaen"/>
                <w:sz w:val="22"/>
                <w:szCs w:val="22"/>
              </w:rPr>
            </w:pPr>
            <w:proofErr w:type="spellStart"/>
            <w:r>
              <w:rPr>
                <w:rFonts w:ascii="inherit" w:hAnsi="inherit" w:cs="Courier New" w:hint="eastAsia"/>
                <w:color w:val="222222"/>
                <w:sz w:val="22"/>
                <w:szCs w:val="22"/>
                <w:lang w:val="en-US" w:bidi="ar-SA"/>
              </w:rPr>
              <w:t>А</w:t>
            </w:r>
            <w:r>
              <w:rPr>
                <w:rFonts w:ascii="inherit" w:hAnsi="inherit" w:cs="Courier New"/>
                <w:color w:val="222222"/>
                <w:sz w:val="22"/>
                <w:szCs w:val="22"/>
                <w:lang w:val="en-US" w:bidi="ar-SA"/>
              </w:rPr>
              <w:t>моксицилин</w:t>
            </w:r>
            <w:proofErr w:type="spellEnd"/>
            <w:r>
              <w:rPr>
                <w:rFonts w:ascii="inherit" w:hAnsi="inherit" w:cs="Courier New"/>
                <w:color w:val="222222"/>
                <w:sz w:val="22"/>
                <w:szCs w:val="22"/>
                <w:lang w:val="en-US" w:bidi="ar-SA"/>
              </w:rPr>
              <w:t xml:space="preserve"> 25</w:t>
            </w:r>
            <w:r>
              <w:rPr>
                <w:rFonts w:ascii="inherit" w:hAnsi="inherit" w:cs="Courier New"/>
                <w:color w:val="222222"/>
                <w:sz w:val="22"/>
                <w:szCs w:val="22"/>
                <w:lang w:val="en-US" w:bidi="ar-SA"/>
              </w:rPr>
              <w:t>0</w:t>
            </w:r>
            <w:r>
              <w:rPr>
                <w:rFonts w:ascii="inherit" w:hAnsi="inherit" w:cs="Courier New"/>
                <w:color w:val="222222"/>
                <w:sz w:val="22"/>
                <w:szCs w:val="22"/>
                <w:lang w:val="en-US" w:bidi="ar-SA"/>
              </w:rPr>
              <w:t>/5</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tcPr>
          <w:p w:rsidR="007D3880" w:rsidRPr="00A71D81" w:rsidRDefault="007D3880" w:rsidP="00DD3FEE">
            <w:pPr>
              <w:jc w:val="center"/>
              <w:rPr>
                <w:rFonts w:ascii="GHEA Grapalat" w:hAnsi="GHEA Grapalat"/>
                <w:sz w:val="20"/>
              </w:rPr>
            </w:pP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5</w:t>
            </w:r>
          </w:p>
        </w:tc>
        <w:tc>
          <w:tcPr>
            <w:tcW w:w="947"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5</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rPr>
              <w:t>1</w:t>
            </w:r>
            <w:r w:rsidRPr="00BB26A9">
              <w:rPr>
                <w:rFonts w:ascii="Sylfaen" w:hAnsi="Sylfaen"/>
                <w:sz w:val="18"/>
                <w:szCs w:val="18"/>
                <w:lang w:val="en-US"/>
              </w:rPr>
              <w:t>3</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33621700</w:t>
            </w:r>
          </w:p>
        </w:tc>
        <w:tc>
          <w:tcPr>
            <w:tcW w:w="1559"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Амоксацилин</w:t>
            </w:r>
            <w:proofErr w:type="spellEnd"/>
            <w:r>
              <w:rPr>
                <w:rFonts w:ascii="GHEA Grapalat" w:hAnsi="GHEA Grapalat"/>
                <w:sz w:val="22"/>
                <w:szCs w:val="22"/>
                <w:lang w:val="en-US"/>
              </w:rPr>
              <w:t>/</w:t>
            </w:r>
            <w:proofErr w:type="spellStart"/>
            <w:r>
              <w:rPr>
                <w:rFonts w:ascii="GHEA Grapalat" w:hAnsi="GHEA Grapalat"/>
                <w:sz w:val="22"/>
                <w:szCs w:val="22"/>
                <w:lang w:val="en-US"/>
              </w:rPr>
              <w:t>клавулан</w:t>
            </w:r>
            <w:proofErr w:type="spellEnd"/>
            <w:r>
              <w:rPr>
                <w:rFonts w:ascii="GHEA Grapalat" w:hAnsi="GHEA Grapalat"/>
                <w:sz w:val="22"/>
                <w:szCs w:val="22"/>
                <w:lang w:val="en-US"/>
              </w:rPr>
              <w:t>. 250/62.5</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Амоксацилин</w:t>
            </w:r>
            <w:proofErr w:type="spellEnd"/>
            <w:r>
              <w:rPr>
                <w:rFonts w:ascii="GHEA Grapalat" w:hAnsi="GHEA Grapalat"/>
                <w:sz w:val="22"/>
                <w:szCs w:val="22"/>
                <w:lang w:val="en-US"/>
              </w:rPr>
              <w:t>/</w:t>
            </w:r>
            <w:proofErr w:type="spellStart"/>
            <w:r>
              <w:rPr>
                <w:rFonts w:ascii="GHEA Grapalat" w:hAnsi="GHEA Grapalat"/>
                <w:sz w:val="22"/>
                <w:szCs w:val="22"/>
                <w:lang w:val="en-US"/>
              </w:rPr>
              <w:t>клавулан</w:t>
            </w:r>
            <w:proofErr w:type="spellEnd"/>
            <w:r>
              <w:rPr>
                <w:rFonts w:ascii="GHEA Grapalat" w:hAnsi="GHEA Grapalat"/>
                <w:sz w:val="22"/>
                <w:szCs w:val="22"/>
                <w:lang w:val="en-US"/>
              </w:rPr>
              <w:t>. 250/62.5</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tcPr>
          <w:p w:rsidR="007D3880" w:rsidRPr="00A71D81" w:rsidRDefault="007D3880" w:rsidP="00DD3FEE">
            <w:pPr>
              <w:jc w:val="center"/>
              <w:rPr>
                <w:rFonts w:ascii="GHEA Grapalat" w:hAnsi="GHEA Grapalat"/>
                <w:sz w:val="20"/>
              </w:rPr>
            </w:pP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5</w:t>
            </w:r>
          </w:p>
        </w:tc>
        <w:tc>
          <w:tcPr>
            <w:tcW w:w="947"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5</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rPr>
              <w:t>1</w:t>
            </w:r>
            <w:r w:rsidRPr="00BB26A9">
              <w:rPr>
                <w:rFonts w:ascii="Sylfaen" w:hAnsi="Sylfaen"/>
                <w:sz w:val="18"/>
                <w:szCs w:val="18"/>
                <w:lang w:val="en-US"/>
              </w:rPr>
              <w:t>4</w:t>
            </w:r>
          </w:p>
        </w:tc>
        <w:tc>
          <w:tcPr>
            <w:tcW w:w="2715" w:type="dxa"/>
            <w:gridSpan w:val="2"/>
          </w:tcPr>
          <w:p w:rsidR="007D3880" w:rsidRPr="00C7188D" w:rsidRDefault="007D3880" w:rsidP="002B1527">
            <w:pPr>
              <w:jc w:val="center"/>
              <w:rPr>
                <w:rFonts w:ascii="Sylfaen" w:hAnsi="Sylfaen"/>
                <w:i/>
                <w:sz w:val="20"/>
              </w:rPr>
            </w:pPr>
            <w:r w:rsidRPr="00C7188D">
              <w:rPr>
                <w:rFonts w:ascii="Sylfaen" w:hAnsi="Sylfaen" w:cs="Calibri"/>
                <w:i/>
                <w:sz w:val="18"/>
                <w:szCs w:val="18"/>
              </w:rPr>
              <w:t>33651111</w:t>
            </w:r>
          </w:p>
        </w:tc>
        <w:tc>
          <w:tcPr>
            <w:tcW w:w="1559"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Амоксацилин</w:t>
            </w:r>
            <w:proofErr w:type="spellEnd"/>
            <w:r>
              <w:rPr>
                <w:rFonts w:ascii="GHEA Grapalat" w:hAnsi="GHEA Grapalat"/>
                <w:sz w:val="22"/>
                <w:szCs w:val="22"/>
                <w:lang w:val="en-US"/>
              </w:rPr>
              <w:lastRenderedPageBreak/>
              <w:t>/</w:t>
            </w:r>
            <w:proofErr w:type="spellStart"/>
            <w:r>
              <w:rPr>
                <w:rFonts w:ascii="GHEA Grapalat" w:hAnsi="GHEA Grapalat"/>
                <w:sz w:val="22"/>
                <w:szCs w:val="22"/>
                <w:lang w:val="en-US"/>
              </w:rPr>
              <w:t>клавулан</w:t>
            </w:r>
            <w:proofErr w:type="spellEnd"/>
            <w:r>
              <w:rPr>
                <w:rFonts w:ascii="GHEA Grapalat" w:hAnsi="GHEA Grapalat"/>
                <w:sz w:val="22"/>
                <w:szCs w:val="22"/>
                <w:lang w:val="en-US"/>
              </w:rPr>
              <w:t>. 125</w:t>
            </w:r>
            <w:r>
              <w:rPr>
                <w:rFonts w:ascii="GHEA Grapalat" w:hAnsi="GHEA Grapalat"/>
                <w:sz w:val="22"/>
                <w:szCs w:val="22"/>
                <w:lang w:val="en-US"/>
              </w:rPr>
              <w:t>/</w:t>
            </w:r>
            <w:r>
              <w:rPr>
                <w:rFonts w:ascii="GHEA Grapalat" w:hAnsi="GHEA Grapalat"/>
                <w:sz w:val="22"/>
                <w:szCs w:val="22"/>
                <w:lang w:val="en-US"/>
              </w:rPr>
              <w:t>31</w:t>
            </w:r>
            <w:r>
              <w:rPr>
                <w:rFonts w:ascii="GHEA Grapalat" w:hAnsi="GHEA Grapalat"/>
                <w:sz w:val="22"/>
                <w:szCs w:val="22"/>
                <w:lang w:val="en-US"/>
              </w:rPr>
              <w:t>.</w:t>
            </w:r>
            <w:r>
              <w:rPr>
                <w:rFonts w:ascii="GHEA Grapalat" w:hAnsi="GHEA Grapalat"/>
                <w:sz w:val="22"/>
                <w:szCs w:val="22"/>
                <w:lang w:val="en-US"/>
              </w:rPr>
              <w:t>2</w:t>
            </w:r>
            <w:r>
              <w:rPr>
                <w:rFonts w:ascii="GHEA Grapalat" w:hAnsi="GHEA Grapalat"/>
                <w:sz w:val="22"/>
                <w:szCs w:val="22"/>
                <w:lang w:val="en-US"/>
              </w:rPr>
              <w:t>5</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Амоксацили</w:t>
            </w:r>
            <w:r>
              <w:rPr>
                <w:rFonts w:ascii="GHEA Grapalat" w:hAnsi="GHEA Grapalat"/>
                <w:sz w:val="22"/>
                <w:szCs w:val="22"/>
                <w:lang w:val="en-US"/>
              </w:rPr>
              <w:lastRenderedPageBreak/>
              <w:t>н</w:t>
            </w:r>
            <w:proofErr w:type="spellEnd"/>
            <w:r>
              <w:rPr>
                <w:rFonts w:ascii="GHEA Grapalat" w:hAnsi="GHEA Grapalat"/>
                <w:sz w:val="22"/>
                <w:szCs w:val="22"/>
                <w:lang w:val="en-US"/>
              </w:rPr>
              <w:t>/</w:t>
            </w:r>
            <w:proofErr w:type="spellStart"/>
            <w:r>
              <w:rPr>
                <w:rFonts w:ascii="GHEA Grapalat" w:hAnsi="GHEA Grapalat"/>
                <w:sz w:val="22"/>
                <w:szCs w:val="22"/>
                <w:lang w:val="en-US"/>
              </w:rPr>
              <w:t>клавулан</w:t>
            </w:r>
            <w:proofErr w:type="spellEnd"/>
            <w:r>
              <w:rPr>
                <w:rFonts w:ascii="GHEA Grapalat" w:hAnsi="GHEA Grapalat"/>
                <w:sz w:val="22"/>
                <w:szCs w:val="22"/>
                <w:lang w:val="en-US"/>
              </w:rPr>
              <w:t>. 125</w:t>
            </w:r>
            <w:r>
              <w:rPr>
                <w:rFonts w:ascii="GHEA Grapalat" w:hAnsi="GHEA Grapalat"/>
                <w:sz w:val="22"/>
                <w:szCs w:val="22"/>
                <w:lang w:val="en-US"/>
              </w:rPr>
              <w:t>/</w:t>
            </w:r>
            <w:r>
              <w:rPr>
                <w:rFonts w:ascii="GHEA Grapalat" w:hAnsi="GHEA Grapalat"/>
                <w:sz w:val="22"/>
                <w:szCs w:val="22"/>
                <w:lang w:val="en-US"/>
              </w:rPr>
              <w:t>31</w:t>
            </w:r>
            <w:r>
              <w:rPr>
                <w:rFonts w:ascii="GHEA Grapalat" w:hAnsi="GHEA Grapalat"/>
                <w:sz w:val="22"/>
                <w:szCs w:val="22"/>
                <w:lang w:val="en-US"/>
              </w:rPr>
              <w:t>.</w:t>
            </w:r>
            <w:r>
              <w:rPr>
                <w:rFonts w:ascii="GHEA Grapalat" w:hAnsi="GHEA Grapalat"/>
                <w:sz w:val="22"/>
                <w:szCs w:val="22"/>
                <w:lang w:val="en-US"/>
              </w:rPr>
              <w:t>2</w:t>
            </w:r>
            <w:r>
              <w:rPr>
                <w:rFonts w:ascii="GHEA Grapalat" w:hAnsi="GHEA Grapalat"/>
                <w:sz w:val="22"/>
                <w:szCs w:val="22"/>
                <w:lang w:val="en-US"/>
              </w:rPr>
              <w:t>5</w:t>
            </w:r>
          </w:p>
        </w:tc>
        <w:tc>
          <w:tcPr>
            <w:tcW w:w="1085" w:type="dxa"/>
          </w:tcPr>
          <w:p w:rsidR="007D3880" w:rsidRDefault="007D3880" w:rsidP="002B1527">
            <w:r w:rsidRPr="003055EE">
              <w:rPr>
                <w:rFonts w:ascii="GHEA Grapalat" w:hAnsi="GHEA Grapalat"/>
                <w:sz w:val="14"/>
                <w:szCs w:val="16"/>
              </w:rPr>
              <w:lastRenderedPageBreak/>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tcPr>
          <w:p w:rsidR="007D3880" w:rsidRPr="00A71D81" w:rsidRDefault="007D3880" w:rsidP="00DD3FEE">
            <w:pPr>
              <w:jc w:val="center"/>
              <w:rPr>
                <w:rFonts w:ascii="GHEA Grapalat" w:hAnsi="GHEA Grapalat"/>
                <w:sz w:val="20"/>
              </w:rPr>
            </w:pP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5</w:t>
            </w:r>
          </w:p>
        </w:tc>
        <w:tc>
          <w:tcPr>
            <w:tcW w:w="947"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5</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rPr>
              <w:lastRenderedPageBreak/>
              <w:t>1</w:t>
            </w:r>
            <w:r w:rsidRPr="00BB26A9">
              <w:rPr>
                <w:rFonts w:ascii="Sylfaen" w:hAnsi="Sylfaen"/>
                <w:sz w:val="18"/>
                <w:szCs w:val="18"/>
                <w:lang w:val="en-US"/>
              </w:rPr>
              <w:t>5</w:t>
            </w:r>
          </w:p>
        </w:tc>
        <w:tc>
          <w:tcPr>
            <w:tcW w:w="2715" w:type="dxa"/>
            <w:gridSpan w:val="2"/>
          </w:tcPr>
          <w:p w:rsidR="007D3880" w:rsidRPr="00C7188D" w:rsidRDefault="007D3880" w:rsidP="002B1527">
            <w:pPr>
              <w:jc w:val="center"/>
              <w:rPr>
                <w:rFonts w:ascii="Sylfaen" w:hAnsi="Sylfaen"/>
                <w:i/>
                <w:sz w:val="20"/>
              </w:rPr>
            </w:pPr>
            <w:r w:rsidRPr="003753D8">
              <w:rPr>
                <w:rFonts w:ascii="Sylfaen" w:hAnsi="Sylfaen"/>
                <w:i/>
                <w:sz w:val="20"/>
              </w:rPr>
              <w:t>33621420</w:t>
            </w:r>
          </w:p>
        </w:tc>
        <w:tc>
          <w:tcPr>
            <w:tcW w:w="1559"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Цефиксим</w:t>
            </w:r>
            <w:proofErr w:type="spellEnd"/>
            <w:r>
              <w:rPr>
                <w:rFonts w:ascii="GHEA Grapalat" w:hAnsi="GHEA Grapalat"/>
                <w:sz w:val="22"/>
                <w:szCs w:val="22"/>
                <w:lang w:val="en-US"/>
              </w:rPr>
              <w:t xml:space="preserve">  60мл 100/5</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Цефиксим</w:t>
            </w:r>
            <w:proofErr w:type="spellEnd"/>
            <w:r>
              <w:rPr>
                <w:rFonts w:ascii="GHEA Grapalat" w:hAnsi="GHEA Grapalat"/>
                <w:sz w:val="22"/>
                <w:szCs w:val="22"/>
                <w:lang w:val="en-US"/>
              </w:rPr>
              <w:t xml:space="preserve">  60мл 100/5</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tcPr>
          <w:p w:rsidR="007D3880" w:rsidRPr="00A71D81" w:rsidRDefault="007D3880" w:rsidP="00DD3FEE">
            <w:pPr>
              <w:jc w:val="center"/>
              <w:rPr>
                <w:rFonts w:ascii="GHEA Grapalat" w:hAnsi="GHEA Grapalat"/>
                <w:sz w:val="20"/>
              </w:rPr>
            </w:pP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5</w:t>
            </w:r>
          </w:p>
        </w:tc>
        <w:tc>
          <w:tcPr>
            <w:tcW w:w="947"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5</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rPr>
              <w:t>1</w:t>
            </w:r>
            <w:r w:rsidRPr="00BB26A9">
              <w:rPr>
                <w:rFonts w:ascii="Sylfaen" w:hAnsi="Sylfaen"/>
                <w:sz w:val="18"/>
                <w:szCs w:val="18"/>
                <w:lang w:val="en-US"/>
              </w:rPr>
              <w:t>6</w:t>
            </w:r>
          </w:p>
        </w:tc>
        <w:tc>
          <w:tcPr>
            <w:tcW w:w="2715" w:type="dxa"/>
            <w:gridSpan w:val="2"/>
          </w:tcPr>
          <w:p w:rsidR="007D3880" w:rsidRPr="00C7188D" w:rsidRDefault="007D3880" w:rsidP="002B1527">
            <w:pPr>
              <w:jc w:val="center"/>
              <w:rPr>
                <w:rFonts w:ascii="Sylfaen" w:hAnsi="Sylfaen"/>
                <w:i/>
                <w:sz w:val="20"/>
              </w:rPr>
            </w:pPr>
            <w:r w:rsidRPr="00C7188D">
              <w:rPr>
                <w:rFonts w:ascii="Sylfaen" w:hAnsi="Sylfaen" w:cs="Calibri"/>
                <w:i/>
                <w:sz w:val="18"/>
                <w:szCs w:val="18"/>
              </w:rPr>
              <w:t>33651111</w:t>
            </w:r>
          </w:p>
        </w:tc>
        <w:tc>
          <w:tcPr>
            <w:tcW w:w="1559"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Цефиксим</w:t>
            </w:r>
            <w:proofErr w:type="spellEnd"/>
            <w:r>
              <w:rPr>
                <w:rFonts w:ascii="GHEA Grapalat" w:hAnsi="GHEA Grapalat"/>
                <w:sz w:val="22"/>
                <w:szCs w:val="22"/>
                <w:lang w:val="en-US"/>
              </w:rPr>
              <w:t xml:space="preserve">  </w:t>
            </w:r>
            <w:r>
              <w:rPr>
                <w:rFonts w:ascii="GHEA Grapalat" w:hAnsi="GHEA Grapalat"/>
                <w:sz w:val="22"/>
                <w:szCs w:val="22"/>
                <w:lang w:val="en-US"/>
              </w:rPr>
              <w:t>10</w:t>
            </w:r>
            <w:r>
              <w:rPr>
                <w:rFonts w:ascii="GHEA Grapalat" w:hAnsi="GHEA Grapalat"/>
                <w:sz w:val="22"/>
                <w:szCs w:val="22"/>
                <w:lang w:val="en-US"/>
              </w:rPr>
              <w:t>0мл 100/5</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Цефиксим</w:t>
            </w:r>
            <w:proofErr w:type="spellEnd"/>
            <w:r>
              <w:rPr>
                <w:rFonts w:ascii="GHEA Grapalat" w:hAnsi="GHEA Grapalat"/>
                <w:sz w:val="22"/>
                <w:szCs w:val="22"/>
                <w:lang w:val="en-US"/>
              </w:rPr>
              <w:t xml:space="preserve">  </w:t>
            </w:r>
            <w:r>
              <w:rPr>
                <w:rFonts w:ascii="GHEA Grapalat" w:hAnsi="GHEA Grapalat"/>
                <w:sz w:val="22"/>
                <w:szCs w:val="22"/>
                <w:lang w:val="en-US"/>
              </w:rPr>
              <w:t>10</w:t>
            </w:r>
            <w:r>
              <w:rPr>
                <w:rFonts w:ascii="GHEA Grapalat" w:hAnsi="GHEA Grapalat"/>
                <w:sz w:val="22"/>
                <w:szCs w:val="22"/>
                <w:lang w:val="en-US"/>
              </w:rPr>
              <w:t>0мл 100/5</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tcPr>
          <w:p w:rsidR="007D3880" w:rsidRPr="00A71D81" w:rsidRDefault="007D3880" w:rsidP="00DD3FEE">
            <w:pPr>
              <w:jc w:val="center"/>
              <w:rPr>
                <w:rFonts w:ascii="GHEA Grapalat" w:hAnsi="GHEA Grapalat"/>
                <w:sz w:val="20"/>
              </w:rPr>
            </w:pP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5</w:t>
            </w:r>
          </w:p>
        </w:tc>
        <w:tc>
          <w:tcPr>
            <w:tcW w:w="947"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5</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vAlign w:val="center"/>
          </w:tcPr>
          <w:p w:rsidR="007D3880" w:rsidRPr="00BB26A9" w:rsidRDefault="007D3880" w:rsidP="002B1527">
            <w:pPr>
              <w:jc w:val="center"/>
              <w:rPr>
                <w:rFonts w:ascii="Sylfaen" w:hAnsi="Sylfaen"/>
                <w:sz w:val="18"/>
                <w:szCs w:val="18"/>
              </w:rPr>
            </w:pPr>
            <w:r w:rsidRPr="00BB26A9">
              <w:rPr>
                <w:rFonts w:ascii="Sylfaen" w:hAnsi="Sylfaen"/>
                <w:sz w:val="18"/>
                <w:szCs w:val="18"/>
              </w:rPr>
              <w:t>17</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33661119</w:t>
            </w:r>
          </w:p>
        </w:tc>
        <w:tc>
          <w:tcPr>
            <w:tcW w:w="1559"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Цефтраксон</w:t>
            </w:r>
            <w:proofErr w:type="spellEnd"/>
            <w:r>
              <w:rPr>
                <w:rFonts w:ascii="GHEA Grapalat" w:hAnsi="GHEA Grapalat"/>
                <w:sz w:val="22"/>
                <w:szCs w:val="22"/>
                <w:lang w:val="en-US"/>
              </w:rPr>
              <w:t xml:space="preserve"> 1мг</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Цефтраксон</w:t>
            </w:r>
            <w:proofErr w:type="spellEnd"/>
            <w:r>
              <w:rPr>
                <w:rFonts w:ascii="GHEA Grapalat" w:hAnsi="GHEA Grapalat"/>
                <w:sz w:val="22"/>
                <w:szCs w:val="22"/>
                <w:lang w:val="en-US"/>
              </w:rPr>
              <w:t xml:space="preserve"> 1мг</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tcPr>
          <w:p w:rsidR="007D3880" w:rsidRPr="00A71D81" w:rsidRDefault="007D3880" w:rsidP="00DD3FEE">
            <w:pPr>
              <w:jc w:val="center"/>
              <w:rPr>
                <w:rFonts w:ascii="GHEA Grapalat" w:hAnsi="GHEA Grapalat"/>
                <w:sz w:val="20"/>
              </w:rPr>
            </w:pP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30</w:t>
            </w:r>
          </w:p>
        </w:tc>
        <w:tc>
          <w:tcPr>
            <w:tcW w:w="947"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30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vAlign w:val="center"/>
          </w:tcPr>
          <w:p w:rsidR="007D3880" w:rsidRPr="00BB26A9" w:rsidRDefault="007D3880" w:rsidP="002B1527">
            <w:pPr>
              <w:jc w:val="center"/>
              <w:rPr>
                <w:rFonts w:ascii="Sylfaen" w:hAnsi="Sylfaen"/>
                <w:sz w:val="18"/>
                <w:szCs w:val="18"/>
              </w:rPr>
            </w:pPr>
            <w:r w:rsidRPr="00BB26A9">
              <w:rPr>
                <w:rFonts w:ascii="Sylfaen" w:hAnsi="Sylfaen"/>
                <w:sz w:val="18"/>
                <w:szCs w:val="18"/>
              </w:rPr>
              <w:t>18</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33621690</w:t>
            </w:r>
          </w:p>
        </w:tc>
        <w:tc>
          <w:tcPr>
            <w:tcW w:w="1559"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Азитромицин</w:t>
            </w:r>
            <w:proofErr w:type="spellEnd"/>
            <w:r>
              <w:rPr>
                <w:rFonts w:ascii="GHEA Grapalat" w:hAnsi="GHEA Grapalat"/>
                <w:sz w:val="22"/>
                <w:szCs w:val="22"/>
                <w:lang w:val="en-US"/>
              </w:rPr>
              <w:t xml:space="preserve"> 100/5</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Азитромицин</w:t>
            </w:r>
            <w:proofErr w:type="spellEnd"/>
            <w:r>
              <w:rPr>
                <w:rFonts w:ascii="GHEA Grapalat" w:hAnsi="GHEA Grapalat"/>
                <w:sz w:val="22"/>
                <w:szCs w:val="22"/>
                <w:lang w:val="en-US"/>
              </w:rPr>
              <w:t xml:space="preserve"> 100/5</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tcPr>
          <w:p w:rsidR="007D3880" w:rsidRPr="00A71D81" w:rsidRDefault="007D3880" w:rsidP="00DD3FEE">
            <w:pPr>
              <w:jc w:val="center"/>
              <w:rPr>
                <w:rFonts w:ascii="GHEA Grapalat" w:hAnsi="GHEA Grapalat"/>
                <w:sz w:val="20"/>
              </w:rPr>
            </w:pP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10</w:t>
            </w:r>
          </w:p>
        </w:tc>
        <w:tc>
          <w:tcPr>
            <w:tcW w:w="947"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10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vAlign w:val="center"/>
          </w:tcPr>
          <w:p w:rsidR="007D3880" w:rsidRPr="00BB26A9" w:rsidRDefault="007D3880" w:rsidP="002B1527">
            <w:pPr>
              <w:jc w:val="center"/>
              <w:rPr>
                <w:rFonts w:ascii="Sylfaen" w:hAnsi="Sylfaen"/>
                <w:sz w:val="18"/>
                <w:szCs w:val="18"/>
              </w:rPr>
            </w:pPr>
            <w:r w:rsidRPr="00BB26A9">
              <w:rPr>
                <w:rFonts w:ascii="Sylfaen" w:hAnsi="Sylfaen"/>
                <w:sz w:val="18"/>
                <w:szCs w:val="18"/>
              </w:rPr>
              <w:t>19</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33641413</w:t>
            </w:r>
          </w:p>
        </w:tc>
        <w:tc>
          <w:tcPr>
            <w:tcW w:w="1559"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Азитромицин</w:t>
            </w:r>
            <w:proofErr w:type="spellEnd"/>
            <w:r>
              <w:rPr>
                <w:rFonts w:ascii="GHEA Grapalat" w:hAnsi="GHEA Grapalat"/>
                <w:sz w:val="22"/>
                <w:szCs w:val="22"/>
                <w:lang w:val="en-US"/>
              </w:rPr>
              <w:t xml:space="preserve"> 200/5</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Азитромицин</w:t>
            </w:r>
            <w:proofErr w:type="spellEnd"/>
            <w:r>
              <w:rPr>
                <w:rFonts w:ascii="GHEA Grapalat" w:hAnsi="GHEA Grapalat"/>
                <w:sz w:val="22"/>
                <w:szCs w:val="22"/>
                <w:lang w:val="en-US"/>
              </w:rPr>
              <w:t xml:space="preserve"> 200/5</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tcPr>
          <w:p w:rsidR="007D3880" w:rsidRPr="00A71D81" w:rsidRDefault="007D3880" w:rsidP="00DD3FEE">
            <w:pPr>
              <w:jc w:val="center"/>
              <w:rPr>
                <w:rFonts w:ascii="GHEA Grapalat" w:hAnsi="GHEA Grapalat"/>
                <w:sz w:val="20"/>
              </w:rPr>
            </w:pP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10</w:t>
            </w:r>
          </w:p>
        </w:tc>
        <w:tc>
          <w:tcPr>
            <w:tcW w:w="947"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10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vAlign w:val="center"/>
          </w:tcPr>
          <w:p w:rsidR="007D3880" w:rsidRPr="00BB26A9" w:rsidRDefault="007D3880" w:rsidP="002B1527">
            <w:pPr>
              <w:jc w:val="center"/>
              <w:rPr>
                <w:rFonts w:ascii="Sylfaen" w:hAnsi="Sylfaen"/>
                <w:sz w:val="18"/>
                <w:szCs w:val="18"/>
              </w:rPr>
            </w:pPr>
            <w:r w:rsidRPr="00BB26A9">
              <w:rPr>
                <w:rFonts w:ascii="Sylfaen" w:hAnsi="Sylfaen"/>
                <w:sz w:val="18"/>
                <w:szCs w:val="18"/>
              </w:rPr>
              <w:t>20</w:t>
            </w:r>
          </w:p>
        </w:tc>
        <w:tc>
          <w:tcPr>
            <w:tcW w:w="2715" w:type="dxa"/>
            <w:gridSpan w:val="2"/>
          </w:tcPr>
          <w:p w:rsidR="007D3880" w:rsidRPr="003753D8" w:rsidRDefault="007D3880" w:rsidP="002B1527">
            <w:pPr>
              <w:jc w:val="center"/>
              <w:rPr>
                <w:rFonts w:ascii="Sylfaen" w:hAnsi="Sylfaen"/>
                <w:i/>
                <w:sz w:val="20"/>
              </w:rPr>
            </w:pPr>
            <w:r>
              <w:rPr>
                <w:rFonts w:ascii="Sylfaen" w:hAnsi="Sylfaen"/>
                <w:i/>
                <w:sz w:val="20"/>
              </w:rPr>
              <w:t>33691176</w:t>
            </w:r>
          </w:p>
        </w:tc>
        <w:tc>
          <w:tcPr>
            <w:tcW w:w="1559"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Цефуроксим</w:t>
            </w:r>
            <w:proofErr w:type="spellEnd"/>
            <w:r>
              <w:rPr>
                <w:rFonts w:ascii="GHEA Grapalat" w:hAnsi="GHEA Grapalat"/>
                <w:sz w:val="22"/>
                <w:szCs w:val="22"/>
                <w:lang w:val="en-US"/>
              </w:rPr>
              <w:t xml:space="preserve"> 750мг</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Цефуроксим</w:t>
            </w:r>
            <w:proofErr w:type="spellEnd"/>
            <w:r>
              <w:rPr>
                <w:rFonts w:ascii="GHEA Grapalat" w:hAnsi="GHEA Grapalat"/>
                <w:sz w:val="22"/>
                <w:szCs w:val="22"/>
                <w:lang w:val="en-US"/>
              </w:rPr>
              <w:t xml:space="preserve"> 750мг</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tcPr>
          <w:p w:rsidR="007D3880" w:rsidRPr="00A71D81" w:rsidRDefault="007D3880" w:rsidP="00DD3FEE">
            <w:pPr>
              <w:jc w:val="center"/>
              <w:rPr>
                <w:rFonts w:ascii="GHEA Grapalat" w:hAnsi="GHEA Grapalat"/>
                <w:sz w:val="20"/>
              </w:rPr>
            </w:pP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20</w:t>
            </w:r>
          </w:p>
        </w:tc>
        <w:tc>
          <w:tcPr>
            <w:tcW w:w="947"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20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vAlign w:val="center"/>
          </w:tcPr>
          <w:p w:rsidR="007D3880" w:rsidRPr="00BB26A9" w:rsidRDefault="007D3880" w:rsidP="002B1527">
            <w:pPr>
              <w:jc w:val="center"/>
              <w:rPr>
                <w:rFonts w:ascii="Sylfaen" w:hAnsi="Sylfaen"/>
                <w:sz w:val="18"/>
                <w:szCs w:val="18"/>
              </w:rPr>
            </w:pPr>
            <w:r w:rsidRPr="00BB26A9">
              <w:rPr>
                <w:rFonts w:ascii="Sylfaen" w:hAnsi="Sylfaen"/>
                <w:sz w:val="18"/>
                <w:szCs w:val="18"/>
              </w:rPr>
              <w:t>21</w:t>
            </w:r>
          </w:p>
        </w:tc>
        <w:tc>
          <w:tcPr>
            <w:tcW w:w="2715" w:type="dxa"/>
            <w:gridSpan w:val="2"/>
          </w:tcPr>
          <w:p w:rsidR="007D3880" w:rsidRPr="00C7188D" w:rsidRDefault="007D3880" w:rsidP="002B1527">
            <w:pPr>
              <w:jc w:val="center"/>
              <w:rPr>
                <w:rFonts w:ascii="Sylfaen" w:hAnsi="Sylfaen"/>
                <w:i/>
                <w:sz w:val="20"/>
              </w:rPr>
            </w:pPr>
            <w:r w:rsidRPr="00C7188D">
              <w:rPr>
                <w:rFonts w:ascii="Sylfaen" w:hAnsi="Sylfaen" w:cs="Calibri"/>
                <w:i/>
                <w:sz w:val="18"/>
                <w:szCs w:val="18"/>
              </w:rPr>
              <w:t>33661122</w:t>
            </w:r>
          </w:p>
        </w:tc>
        <w:tc>
          <w:tcPr>
            <w:tcW w:w="1559"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Моксифлоксацин</w:t>
            </w:r>
            <w:proofErr w:type="spellEnd"/>
            <w:r>
              <w:rPr>
                <w:rFonts w:ascii="GHEA Grapalat" w:hAnsi="GHEA Grapalat"/>
                <w:sz w:val="22"/>
                <w:szCs w:val="22"/>
                <w:lang w:val="en-US"/>
              </w:rPr>
              <w:t xml:space="preserve"> 400мг</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Моксифлоксацин</w:t>
            </w:r>
            <w:proofErr w:type="spellEnd"/>
            <w:r>
              <w:rPr>
                <w:rFonts w:ascii="GHEA Grapalat" w:hAnsi="GHEA Grapalat"/>
                <w:sz w:val="22"/>
                <w:szCs w:val="22"/>
                <w:lang w:val="en-US"/>
              </w:rPr>
              <w:t xml:space="preserve"> 400мг</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tcPr>
          <w:p w:rsidR="007D3880" w:rsidRPr="00A71D81" w:rsidRDefault="007D3880" w:rsidP="00DD3FEE">
            <w:pPr>
              <w:jc w:val="center"/>
              <w:rPr>
                <w:rFonts w:ascii="GHEA Grapalat" w:hAnsi="GHEA Grapalat"/>
                <w:sz w:val="20"/>
              </w:rPr>
            </w:pP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25</w:t>
            </w:r>
          </w:p>
        </w:tc>
        <w:tc>
          <w:tcPr>
            <w:tcW w:w="947"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25</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vAlign w:val="center"/>
          </w:tcPr>
          <w:p w:rsidR="007D3880" w:rsidRPr="00BB26A9" w:rsidRDefault="007D3880" w:rsidP="002B1527">
            <w:pPr>
              <w:jc w:val="center"/>
              <w:rPr>
                <w:rFonts w:ascii="Sylfaen" w:hAnsi="Sylfaen"/>
                <w:sz w:val="18"/>
                <w:szCs w:val="18"/>
              </w:rPr>
            </w:pPr>
            <w:r w:rsidRPr="00BB26A9">
              <w:rPr>
                <w:rFonts w:ascii="Sylfaen" w:hAnsi="Sylfaen"/>
                <w:sz w:val="18"/>
                <w:szCs w:val="18"/>
              </w:rPr>
              <w:t>22</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33611110</w:t>
            </w:r>
          </w:p>
        </w:tc>
        <w:tc>
          <w:tcPr>
            <w:tcW w:w="1559" w:type="dxa"/>
          </w:tcPr>
          <w:p w:rsidR="007D3880" w:rsidRPr="008A52F8" w:rsidRDefault="007D3880" w:rsidP="00DD3FEE">
            <w:pPr>
              <w:pStyle w:val="HTML"/>
              <w:shd w:val="clear" w:color="auto" w:fill="F8F9FA"/>
              <w:spacing w:line="540" w:lineRule="atLeast"/>
              <w:rPr>
                <w:rFonts w:ascii="inherit" w:hAnsi="inherit"/>
                <w:color w:val="222222"/>
                <w:sz w:val="22"/>
                <w:szCs w:val="22"/>
                <w:lang w:val="en-US"/>
              </w:rPr>
            </w:pPr>
            <w:proofErr w:type="spellStart"/>
            <w:r>
              <w:rPr>
                <w:rFonts w:ascii="inherit" w:hAnsi="inherit" w:hint="eastAsia"/>
                <w:color w:val="222222"/>
                <w:sz w:val="22"/>
                <w:szCs w:val="22"/>
                <w:lang w:val="en-US"/>
              </w:rPr>
              <w:t>А</w:t>
            </w:r>
            <w:r>
              <w:rPr>
                <w:rFonts w:ascii="inherit" w:hAnsi="inherit"/>
                <w:color w:val="222222"/>
                <w:sz w:val="22"/>
                <w:szCs w:val="22"/>
                <w:lang w:val="en-US"/>
              </w:rPr>
              <w:t>цетилсалицилова</w:t>
            </w:r>
            <w:proofErr w:type="spellEnd"/>
            <w:r>
              <w:rPr>
                <w:rFonts w:ascii="inherit" w:hAnsi="inherit"/>
                <w:color w:val="222222"/>
                <w:sz w:val="22"/>
                <w:szCs w:val="22"/>
                <w:lang w:val="en-US"/>
              </w:rPr>
              <w:t xml:space="preserve"> </w:t>
            </w:r>
            <w:proofErr w:type="spellStart"/>
            <w:r>
              <w:rPr>
                <w:rFonts w:ascii="inherit" w:hAnsi="inherit"/>
                <w:color w:val="222222"/>
                <w:sz w:val="22"/>
                <w:szCs w:val="22"/>
                <w:lang w:val="en-US"/>
              </w:rPr>
              <w:t>кислата</w:t>
            </w:r>
            <w:proofErr w:type="spellEnd"/>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8A52F8" w:rsidRDefault="007D3880" w:rsidP="00DD3FEE">
            <w:pPr>
              <w:pStyle w:val="HTML"/>
              <w:shd w:val="clear" w:color="auto" w:fill="F8F9FA"/>
              <w:spacing w:line="540" w:lineRule="atLeast"/>
              <w:rPr>
                <w:rFonts w:ascii="inherit" w:hAnsi="inherit"/>
                <w:color w:val="222222"/>
                <w:sz w:val="22"/>
                <w:szCs w:val="22"/>
                <w:lang w:val="en-US"/>
              </w:rPr>
            </w:pPr>
            <w:proofErr w:type="spellStart"/>
            <w:r>
              <w:rPr>
                <w:rFonts w:ascii="inherit" w:hAnsi="inherit" w:hint="eastAsia"/>
                <w:color w:val="222222"/>
                <w:sz w:val="22"/>
                <w:szCs w:val="22"/>
                <w:lang w:val="en-US"/>
              </w:rPr>
              <w:t>А</w:t>
            </w:r>
            <w:r>
              <w:rPr>
                <w:rFonts w:ascii="inherit" w:hAnsi="inherit"/>
                <w:color w:val="222222"/>
                <w:sz w:val="22"/>
                <w:szCs w:val="22"/>
                <w:lang w:val="en-US"/>
              </w:rPr>
              <w:t>цетилсалицилова</w:t>
            </w:r>
            <w:proofErr w:type="spellEnd"/>
            <w:r>
              <w:rPr>
                <w:rFonts w:ascii="inherit" w:hAnsi="inherit"/>
                <w:color w:val="222222"/>
                <w:sz w:val="22"/>
                <w:szCs w:val="22"/>
                <w:lang w:val="en-US"/>
              </w:rPr>
              <w:t xml:space="preserve"> </w:t>
            </w:r>
            <w:proofErr w:type="spellStart"/>
            <w:r>
              <w:rPr>
                <w:rFonts w:ascii="inherit" w:hAnsi="inherit"/>
                <w:color w:val="222222"/>
                <w:sz w:val="22"/>
                <w:szCs w:val="22"/>
                <w:lang w:val="en-US"/>
              </w:rPr>
              <w:t>кислата</w:t>
            </w:r>
            <w:proofErr w:type="spellEnd"/>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tcPr>
          <w:p w:rsidR="007D3880" w:rsidRPr="00A71D81" w:rsidRDefault="007D3880" w:rsidP="00DD3FEE">
            <w:pPr>
              <w:jc w:val="center"/>
              <w:rPr>
                <w:rFonts w:ascii="GHEA Grapalat" w:hAnsi="GHEA Grapalat"/>
                <w:sz w:val="20"/>
              </w:rPr>
            </w:pP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600</w:t>
            </w:r>
          </w:p>
        </w:tc>
        <w:tc>
          <w:tcPr>
            <w:tcW w:w="947"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600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vAlign w:val="center"/>
          </w:tcPr>
          <w:p w:rsidR="007D3880" w:rsidRPr="00BB26A9" w:rsidRDefault="007D3880" w:rsidP="002B1527">
            <w:pPr>
              <w:jc w:val="center"/>
              <w:rPr>
                <w:rFonts w:ascii="Sylfaen" w:hAnsi="Sylfaen"/>
                <w:sz w:val="18"/>
                <w:szCs w:val="18"/>
              </w:rPr>
            </w:pPr>
            <w:r w:rsidRPr="00BB26A9">
              <w:rPr>
                <w:rFonts w:ascii="Sylfaen" w:hAnsi="Sylfaen"/>
                <w:sz w:val="18"/>
                <w:szCs w:val="18"/>
              </w:rPr>
              <w:t>23</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33621620</w:t>
            </w:r>
          </w:p>
        </w:tc>
        <w:tc>
          <w:tcPr>
            <w:tcW w:w="1559"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Метилпреднизолон</w:t>
            </w:r>
            <w:proofErr w:type="spellEnd"/>
            <w:r>
              <w:rPr>
                <w:rFonts w:ascii="GHEA Grapalat" w:hAnsi="GHEA Grapalat"/>
                <w:sz w:val="22"/>
                <w:szCs w:val="22"/>
                <w:lang w:val="en-US"/>
              </w:rPr>
              <w:t xml:space="preserve"> 16мг</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Метилпреднизолон</w:t>
            </w:r>
            <w:proofErr w:type="spellEnd"/>
            <w:r>
              <w:rPr>
                <w:rFonts w:ascii="GHEA Grapalat" w:hAnsi="GHEA Grapalat"/>
                <w:sz w:val="22"/>
                <w:szCs w:val="22"/>
                <w:lang w:val="en-US"/>
              </w:rPr>
              <w:t xml:space="preserve"> 16мг</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210</w:t>
            </w: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210</w:t>
            </w: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500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vAlign w:val="center"/>
          </w:tcPr>
          <w:p w:rsidR="007D3880" w:rsidRPr="00BB26A9" w:rsidRDefault="007D3880" w:rsidP="002B1527">
            <w:pPr>
              <w:jc w:val="center"/>
              <w:rPr>
                <w:rFonts w:ascii="Sylfaen" w:hAnsi="Sylfaen"/>
                <w:sz w:val="18"/>
                <w:szCs w:val="18"/>
              </w:rPr>
            </w:pPr>
            <w:r w:rsidRPr="00BB26A9">
              <w:rPr>
                <w:rFonts w:ascii="Sylfaen" w:hAnsi="Sylfaen"/>
                <w:sz w:val="18"/>
                <w:szCs w:val="18"/>
              </w:rPr>
              <w:t>24</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33661156</w:t>
            </w:r>
          </w:p>
        </w:tc>
        <w:tc>
          <w:tcPr>
            <w:tcW w:w="1559"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Карбидопа+леводопа</w:t>
            </w:r>
            <w:proofErr w:type="spellEnd"/>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Карбидопа+леводопа</w:t>
            </w:r>
            <w:proofErr w:type="spellEnd"/>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600</w:t>
            </w: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600</w:t>
            </w: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150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vAlign w:val="center"/>
          </w:tcPr>
          <w:p w:rsidR="007D3880" w:rsidRPr="00BB26A9" w:rsidRDefault="007D3880" w:rsidP="002B1527">
            <w:pPr>
              <w:jc w:val="center"/>
              <w:rPr>
                <w:rFonts w:ascii="Sylfaen" w:hAnsi="Sylfaen"/>
                <w:sz w:val="18"/>
                <w:szCs w:val="18"/>
              </w:rPr>
            </w:pPr>
            <w:r w:rsidRPr="00BB26A9">
              <w:rPr>
                <w:rFonts w:ascii="Sylfaen" w:hAnsi="Sylfaen"/>
                <w:sz w:val="18"/>
                <w:szCs w:val="18"/>
              </w:rPr>
              <w:lastRenderedPageBreak/>
              <w:t>25</w:t>
            </w:r>
          </w:p>
        </w:tc>
        <w:tc>
          <w:tcPr>
            <w:tcW w:w="2715" w:type="dxa"/>
            <w:gridSpan w:val="2"/>
          </w:tcPr>
          <w:p w:rsidR="007D3880" w:rsidRPr="00C7188D" w:rsidRDefault="007D3880" w:rsidP="002B1527">
            <w:pPr>
              <w:jc w:val="center"/>
              <w:rPr>
                <w:rFonts w:ascii="Sylfaen" w:hAnsi="Sylfaen"/>
                <w:i/>
                <w:sz w:val="20"/>
              </w:rPr>
            </w:pPr>
            <w:r w:rsidRPr="003753D8">
              <w:rPr>
                <w:rFonts w:ascii="Sylfaen" w:hAnsi="Sylfaen"/>
                <w:i/>
                <w:sz w:val="20"/>
              </w:rPr>
              <w:t>24311124</w:t>
            </w:r>
          </w:p>
        </w:tc>
        <w:tc>
          <w:tcPr>
            <w:tcW w:w="1559"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3</w:t>
            </w: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3</w:t>
            </w: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rPr>
              <w:t>2</w:t>
            </w:r>
            <w:r w:rsidRPr="00BB26A9">
              <w:rPr>
                <w:rFonts w:ascii="Sylfaen" w:hAnsi="Sylfaen"/>
                <w:sz w:val="18"/>
                <w:szCs w:val="18"/>
                <w:lang w:val="en-US"/>
              </w:rPr>
              <w:t>6</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33661128</w:t>
            </w:r>
          </w:p>
        </w:tc>
        <w:tc>
          <w:tcPr>
            <w:tcW w:w="1559"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Бисопролол</w:t>
            </w:r>
            <w:proofErr w:type="spellEnd"/>
            <w:r>
              <w:rPr>
                <w:rFonts w:ascii="GHEA Grapalat" w:hAnsi="GHEA Grapalat"/>
                <w:sz w:val="22"/>
                <w:szCs w:val="22"/>
                <w:lang w:val="en-US"/>
              </w:rPr>
              <w:t xml:space="preserve"> 12.5</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Бисопролол</w:t>
            </w:r>
            <w:proofErr w:type="spellEnd"/>
            <w:r>
              <w:rPr>
                <w:rFonts w:ascii="GHEA Grapalat" w:hAnsi="GHEA Grapalat"/>
                <w:sz w:val="22"/>
                <w:szCs w:val="22"/>
                <w:lang w:val="en-US"/>
              </w:rPr>
              <w:t xml:space="preserve"> 12.5</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360</w:t>
            </w: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360</w:t>
            </w: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1000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rPr>
              <w:t>2</w:t>
            </w:r>
            <w:r w:rsidRPr="00BB26A9">
              <w:rPr>
                <w:rFonts w:ascii="Sylfaen" w:hAnsi="Sylfaen"/>
                <w:sz w:val="18"/>
                <w:szCs w:val="18"/>
                <w:lang w:val="en-US"/>
              </w:rPr>
              <w:t>7</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33691176</w:t>
            </w:r>
          </w:p>
        </w:tc>
        <w:tc>
          <w:tcPr>
            <w:tcW w:w="1559"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Верапамил</w:t>
            </w:r>
            <w:proofErr w:type="spellEnd"/>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Верапамил</w:t>
            </w:r>
            <w:proofErr w:type="spellEnd"/>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280</w:t>
            </w: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280</w:t>
            </w: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rPr>
              <w:t>2</w:t>
            </w:r>
            <w:r w:rsidRPr="00BB26A9">
              <w:rPr>
                <w:rFonts w:ascii="Sylfaen" w:hAnsi="Sylfaen"/>
                <w:sz w:val="18"/>
                <w:szCs w:val="18"/>
                <w:lang w:val="en-US"/>
              </w:rPr>
              <w:t>8</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33611100</w:t>
            </w:r>
          </w:p>
        </w:tc>
        <w:tc>
          <w:tcPr>
            <w:tcW w:w="1559"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Амлодипин</w:t>
            </w:r>
            <w:proofErr w:type="spellEnd"/>
            <w:r>
              <w:rPr>
                <w:rFonts w:ascii="GHEA Grapalat" w:hAnsi="GHEA Grapalat"/>
                <w:sz w:val="22"/>
                <w:szCs w:val="22"/>
                <w:lang w:val="en-US"/>
              </w:rPr>
              <w:t xml:space="preserve"> 10мг</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Амлодипин</w:t>
            </w:r>
            <w:proofErr w:type="spellEnd"/>
            <w:r>
              <w:rPr>
                <w:rFonts w:ascii="GHEA Grapalat" w:hAnsi="GHEA Grapalat"/>
                <w:sz w:val="22"/>
                <w:szCs w:val="22"/>
                <w:lang w:val="en-US"/>
              </w:rPr>
              <w:t xml:space="preserve"> 10мг</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360</w:t>
            </w: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360</w:t>
            </w: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2000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t>29</w:t>
            </w:r>
          </w:p>
        </w:tc>
        <w:tc>
          <w:tcPr>
            <w:tcW w:w="2715" w:type="dxa"/>
            <w:gridSpan w:val="2"/>
          </w:tcPr>
          <w:p w:rsidR="007D3880" w:rsidRPr="00C7188D" w:rsidRDefault="007D3880" w:rsidP="002B1527">
            <w:pPr>
              <w:jc w:val="center"/>
              <w:rPr>
                <w:rFonts w:ascii="Sylfaen" w:hAnsi="Sylfaen"/>
                <w:i/>
                <w:sz w:val="20"/>
              </w:rPr>
            </w:pPr>
            <w:r w:rsidRPr="003753D8">
              <w:rPr>
                <w:rFonts w:ascii="Sylfaen" w:hAnsi="Sylfaen"/>
                <w:i/>
                <w:sz w:val="20"/>
              </w:rPr>
              <w:t>33121310</w:t>
            </w:r>
          </w:p>
        </w:tc>
        <w:tc>
          <w:tcPr>
            <w:tcW w:w="1559"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Каптоприл</w:t>
            </w:r>
            <w:proofErr w:type="spellEnd"/>
            <w:r>
              <w:rPr>
                <w:rFonts w:ascii="GHEA Grapalat" w:hAnsi="GHEA Grapalat"/>
                <w:sz w:val="22"/>
                <w:szCs w:val="22"/>
                <w:lang w:val="en-US"/>
              </w:rPr>
              <w:t xml:space="preserve"> 50мг</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Каптоприл</w:t>
            </w:r>
            <w:proofErr w:type="spellEnd"/>
            <w:r>
              <w:rPr>
                <w:rFonts w:ascii="GHEA Grapalat" w:hAnsi="GHEA Grapalat"/>
                <w:sz w:val="22"/>
                <w:szCs w:val="22"/>
                <w:lang w:val="en-US"/>
              </w:rPr>
              <w:t xml:space="preserve"> 50мг</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300</w:t>
            </w: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300</w:t>
            </w: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100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rPr>
              <w:t>3</w:t>
            </w:r>
            <w:r w:rsidRPr="00BB26A9">
              <w:rPr>
                <w:rFonts w:ascii="Sylfaen" w:hAnsi="Sylfaen"/>
                <w:sz w:val="18"/>
                <w:szCs w:val="18"/>
                <w:lang w:val="en-US"/>
              </w:rPr>
              <w:t>0</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33621140</w:t>
            </w:r>
          </w:p>
        </w:tc>
        <w:tc>
          <w:tcPr>
            <w:tcW w:w="1559"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Лориста</w:t>
            </w:r>
            <w:proofErr w:type="spellEnd"/>
            <w:r>
              <w:rPr>
                <w:rFonts w:ascii="GHEA Grapalat" w:hAnsi="GHEA Grapalat"/>
                <w:sz w:val="22"/>
                <w:szCs w:val="22"/>
                <w:lang w:val="en-US"/>
              </w:rPr>
              <w:t xml:space="preserve"> 50/12.5</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Лориста</w:t>
            </w:r>
            <w:proofErr w:type="spellEnd"/>
            <w:r>
              <w:rPr>
                <w:rFonts w:ascii="GHEA Grapalat" w:hAnsi="GHEA Grapalat"/>
                <w:sz w:val="22"/>
                <w:szCs w:val="22"/>
                <w:lang w:val="en-US"/>
              </w:rPr>
              <w:t xml:space="preserve"> 50/12.5</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252</w:t>
            </w: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252</w:t>
            </w: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1000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rPr>
              <w:t>3</w:t>
            </w:r>
            <w:r w:rsidRPr="00BB26A9">
              <w:rPr>
                <w:rFonts w:ascii="Sylfaen" w:hAnsi="Sylfaen"/>
                <w:sz w:val="18"/>
                <w:szCs w:val="18"/>
                <w:lang w:val="en-US"/>
              </w:rPr>
              <w:t>1</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33621300</w:t>
            </w:r>
          </w:p>
        </w:tc>
        <w:tc>
          <w:tcPr>
            <w:tcW w:w="1559"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Эналаприл</w:t>
            </w:r>
            <w:proofErr w:type="spellEnd"/>
            <w:r>
              <w:rPr>
                <w:rFonts w:ascii="GHEA Grapalat" w:hAnsi="GHEA Grapalat"/>
                <w:sz w:val="22"/>
                <w:szCs w:val="22"/>
                <w:lang w:val="en-US"/>
              </w:rPr>
              <w:t xml:space="preserve"> 10/25</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Эналаприл</w:t>
            </w:r>
            <w:proofErr w:type="spellEnd"/>
            <w:r>
              <w:rPr>
                <w:rFonts w:ascii="GHEA Grapalat" w:hAnsi="GHEA Grapalat"/>
                <w:sz w:val="22"/>
                <w:szCs w:val="22"/>
                <w:lang w:val="en-US"/>
              </w:rPr>
              <w:t xml:space="preserve"> 10/25</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180</w:t>
            </w: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180</w:t>
            </w: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40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725C19">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rPr>
              <w:t>3</w:t>
            </w:r>
            <w:r w:rsidRPr="00BB26A9">
              <w:rPr>
                <w:rFonts w:ascii="Sylfaen" w:hAnsi="Sylfaen"/>
                <w:sz w:val="18"/>
                <w:szCs w:val="18"/>
                <w:lang w:val="en-US"/>
              </w:rPr>
              <w:t>2</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33631300</w:t>
            </w:r>
          </w:p>
        </w:tc>
        <w:tc>
          <w:tcPr>
            <w:tcW w:w="1559"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Рамиприл</w:t>
            </w:r>
            <w:proofErr w:type="spellEnd"/>
            <w:r>
              <w:rPr>
                <w:rFonts w:ascii="GHEA Grapalat" w:hAnsi="GHEA Grapalat"/>
                <w:sz w:val="22"/>
                <w:szCs w:val="22"/>
                <w:lang w:val="en-US"/>
              </w:rPr>
              <w:t xml:space="preserve"> 10мг</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Рамиприл</w:t>
            </w:r>
            <w:proofErr w:type="spellEnd"/>
            <w:r>
              <w:rPr>
                <w:rFonts w:ascii="GHEA Grapalat" w:hAnsi="GHEA Grapalat"/>
                <w:sz w:val="22"/>
                <w:szCs w:val="22"/>
                <w:lang w:val="en-US"/>
              </w:rPr>
              <w:t xml:space="preserve"> 10мг</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112</w:t>
            </w:r>
          </w:p>
        </w:tc>
        <w:tc>
          <w:tcPr>
            <w:tcW w:w="1158" w:type="dxa"/>
            <w:vAlign w:val="center"/>
          </w:tcPr>
          <w:p w:rsidR="007D3880" w:rsidRPr="00B54C24" w:rsidRDefault="007D3880" w:rsidP="00DD3FEE">
            <w:pPr>
              <w:jc w:val="center"/>
              <w:rPr>
                <w:rFonts w:ascii="GHEA Grapalat" w:hAnsi="GHEA Grapalat"/>
                <w:sz w:val="12"/>
              </w:rPr>
            </w:pPr>
            <w:r>
              <w:rPr>
                <w:rFonts w:ascii="GHEA Grapalat" w:hAnsi="GHEA Grapalat"/>
                <w:color w:val="000000"/>
                <w:sz w:val="16"/>
                <w:szCs w:val="16"/>
              </w:rPr>
              <w:t>112</w:t>
            </w: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200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rPr>
              <w:t>3</w:t>
            </w:r>
            <w:r w:rsidRPr="00BB26A9">
              <w:rPr>
                <w:rFonts w:ascii="Sylfaen" w:hAnsi="Sylfaen"/>
                <w:sz w:val="18"/>
                <w:szCs w:val="18"/>
                <w:lang w:val="en-US"/>
              </w:rPr>
              <w:t>3</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33631310</w:t>
            </w:r>
          </w:p>
        </w:tc>
        <w:tc>
          <w:tcPr>
            <w:tcW w:w="1559"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Рамиприл+г</w:t>
            </w:r>
            <w:proofErr w:type="spellEnd"/>
            <w:r>
              <w:rPr>
                <w:rFonts w:ascii="GHEA Grapalat" w:hAnsi="GHEA Grapalat"/>
                <w:sz w:val="22"/>
                <w:szCs w:val="22"/>
                <w:lang w:val="en-US"/>
              </w:rPr>
              <w:t xml:space="preserve"> 5+25</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Рамиприл+г</w:t>
            </w:r>
            <w:proofErr w:type="spellEnd"/>
            <w:r>
              <w:rPr>
                <w:rFonts w:ascii="GHEA Grapalat" w:hAnsi="GHEA Grapalat"/>
                <w:sz w:val="22"/>
                <w:szCs w:val="22"/>
                <w:lang w:val="en-US"/>
              </w:rPr>
              <w:t xml:space="preserve"> 5+25</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700</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700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rPr>
              <w:t>3</w:t>
            </w:r>
            <w:r w:rsidRPr="00BB26A9">
              <w:rPr>
                <w:rFonts w:ascii="Sylfaen" w:hAnsi="Sylfaen"/>
                <w:sz w:val="18"/>
                <w:szCs w:val="18"/>
                <w:lang w:val="en-US"/>
              </w:rPr>
              <w:t>4</w:t>
            </w:r>
          </w:p>
        </w:tc>
        <w:tc>
          <w:tcPr>
            <w:tcW w:w="2715" w:type="dxa"/>
            <w:gridSpan w:val="2"/>
          </w:tcPr>
          <w:p w:rsidR="007D3880" w:rsidRPr="00C7188D" w:rsidRDefault="007D3880" w:rsidP="002B1527">
            <w:pPr>
              <w:jc w:val="center"/>
              <w:rPr>
                <w:rFonts w:ascii="Sylfaen" w:hAnsi="Sylfaen"/>
                <w:i/>
                <w:sz w:val="20"/>
              </w:rPr>
            </w:pPr>
            <w:r w:rsidRPr="003753D8">
              <w:rPr>
                <w:rFonts w:ascii="Sylfaen" w:hAnsi="Sylfaen"/>
                <w:i/>
                <w:sz w:val="20"/>
              </w:rPr>
              <w:t>33621764</w:t>
            </w:r>
          </w:p>
        </w:tc>
        <w:tc>
          <w:tcPr>
            <w:tcW w:w="1559"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Рамиприл+амлодипин</w:t>
            </w:r>
            <w:proofErr w:type="spellEnd"/>
            <w:r>
              <w:rPr>
                <w:rFonts w:ascii="GHEA Grapalat" w:hAnsi="GHEA Grapalat"/>
                <w:sz w:val="22"/>
                <w:szCs w:val="22"/>
                <w:lang w:val="en-US"/>
              </w:rPr>
              <w:t xml:space="preserve"> 5+10</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Рамиприл+амлодипин</w:t>
            </w:r>
            <w:proofErr w:type="spellEnd"/>
            <w:r>
              <w:rPr>
                <w:rFonts w:ascii="GHEA Grapalat" w:hAnsi="GHEA Grapalat"/>
                <w:sz w:val="22"/>
                <w:szCs w:val="22"/>
                <w:lang w:val="en-US"/>
              </w:rPr>
              <w:t xml:space="preserve"> 5+10</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2300</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2300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rPr>
              <w:t>3</w:t>
            </w:r>
            <w:r w:rsidRPr="00BB26A9">
              <w:rPr>
                <w:rFonts w:ascii="Sylfaen" w:hAnsi="Sylfaen"/>
                <w:sz w:val="18"/>
                <w:szCs w:val="18"/>
                <w:lang w:val="en-US"/>
              </w:rPr>
              <w:t>5</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33651134</w:t>
            </w:r>
          </w:p>
        </w:tc>
        <w:tc>
          <w:tcPr>
            <w:tcW w:w="1559"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Рамиприл+амлодипин</w:t>
            </w:r>
            <w:proofErr w:type="spellEnd"/>
            <w:r>
              <w:rPr>
                <w:rFonts w:ascii="GHEA Grapalat" w:hAnsi="GHEA Grapalat"/>
                <w:sz w:val="22"/>
                <w:szCs w:val="22"/>
                <w:lang w:val="en-US"/>
              </w:rPr>
              <w:t xml:space="preserve"> 10+10</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Рамиприл+амлодипин</w:t>
            </w:r>
            <w:proofErr w:type="spellEnd"/>
            <w:r>
              <w:rPr>
                <w:rFonts w:ascii="GHEA Grapalat" w:hAnsi="GHEA Grapalat"/>
                <w:sz w:val="22"/>
                <w:szCs w:val="22"/>
                <w:lang w:val="en-US"/>
              </w:rPr>
              <w:t xml:space="preserve"> 10+10</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25</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25</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t>36</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33671116</w:t>
            </w:r>
          </w:p>
        </w:tc>
        <w:tc>
          <w:tcPr>
            <w:tcW w:w="1559"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Периндоприл+амлодипин</w:t>
            </w:r>
            <w:proofErr w:type="spellEnd"/>
            <w:r>
              <w:rPr>
                <w:rFonts w:ascii="GHEA Grapalat" w:hAnsi="GHEA Grapalat"/>
                <w:sz w:val="22"/>
                <w:szCs w:val="22"/>
                <w:lang w:val="en-US"/>
              </w:rPr>
              <w:t xml:space="preserve"> 10+5</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8A52F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Периндоприл+амлодипин</w:t>
            </w:r>
            <w:proofErr w:type="spellEnd"/>
            <w:r>
              <w:rPr>
                <w:rFonts w:ascii="GHEA Grapalat" w:hAnsi="GHEA Grapalat"/>
                <w:sz w:val="22"/>
                <w:szCs w:val="22"/>
                <w:lang w:val="en-US"/>
              </w:rPr>
              <w:t xml:space="preserve"> 10+5</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50</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50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lastRenderedPageBreak/>
              <w:t>37</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33651125</w:t>
            </w:r>
          </w:p>
        </w:tc>
        <w:tc>
          <w:tcPr>
            <w:tcW w:w="1559"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Периндоприл+амлодипин</w:t>
            </w:r>
            <w:proofErr w:type="spellEnd"/>
            <w:r>
              <w:rPr>
                <w:rFonts w:ascii="GHEA Grapalat" w:hAnsi="GHEA Grapalat"/>
                <w:sz w:val="22"/>
                <w:szCs w:val="22"/>
                <w:lang w:val="en-US"/>
              </w:rPr>
              <w:t xml:space="preserve"> 10+</w:t>
            </w:r>
            <w:r>
              <w:rPr>
                <w:rFonts w:ascii="GHEA Grapalat" w:hAnsi="GHEA Grapalat"/>
                <w:sz w:val="22"/>
                <w:szCs w:val="22"/>
                <w:lang w:val="en-US"/>
              </w:rPr>
              <w:t>10</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Периндоприл+амлодипин</w:t>
            </w:r>
            <w:proofErr w:type="spellEnd"/>
            <w:r>
              <w:rPr>
                <w:rFonts w:ascii="GHEA Grapalat" w:hAnsi="GHEA Grapalat"/>
                <w:sz w:val="22"/>
                <w:szCs w:val="22"/>
                <w:lang w:val="en-US"/>
              </w:rPr>
              <w:t xml:space="preserve"> 10+</w:t>
            </w:r>
            <w:r>
              <w:rPr>
                <w:rFonts w:ascii="GHEA Grapalat" w:hAnsi="GHEA Grapalat"/>
                <w:sz w:val="22"/>
                <w:szCs w:val="22"/>
                <w:lang w:val="en-US"/>
              </w:rPr>
              <w:t>10</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3200</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3200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t>38</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33621720</w:t>
            </w:r>
          </w:p>
        </w:tc>
        <w:tc>
          <w:tcPr>
            <w:tcW w:w="1559" w:type="dxa"/>
          </w:tcPr>
          <w:p w:rsidR="007D3880" w:rsidRPr="009244FA" w:rsidRDefault="007D3880" w:rsidP="00DD3FEE">
            <w:pPr>
              <w:pStyle w:val="23"/>
              <w:widowControl w:val="0"/>
              <w:tabs>
                <w:tab w:val="left" w:pos="1690"/>
              </w:tabs>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Периндоприл+амлодипин</w:t>
            </w:r>
            <w:proofErr w:type="spellEnd"/>
            <w:r>
              <w:rPr>
                <w:rFonts w:ascii="GHEA Grapalat" w:hAnsi="GHEA Grapalat"/>
                <w:sz w:val="22"/>
                <w:szCs w:val="22"/>
                <w:lang w:val="en-US"/>
              </w:rPr>
              <w:t xml:space="preserve"> </w:t>
            </w:r>
            <w:r>
              <w:rPr>
                <w:rFonts w:ascii="GHEA Grapalat" w:hAnsi="GHEA Grapalat"/>
                <w:sz w:val="22"/>
                <w:szCs w:val="22"/>
                <w:lang w:val="en-US"/>
              </w:rPr>
              <w:t>8</w:t>
            </w:r>
            <w:r>
              <w:rPr>
                <w:rFonts w:ascii="GHEA Grapalat" w:hAnsi="GHEA Grapalat"/>
                <w:sz w:val="22"/>
                <w:szCs w:val="22"/>
                <w:lang w:val="en-US"/>
              </w:rPr>
              <w:t>+5</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9244FA" w:rsidRDefault="007D3880" w:rsidP="00DD3FEE">
            <w:pPr>
              <w:pStyle w:val="23"/>
              <w:widowControl w:val="0"/>
              <w:tabs>
                <w:tab w:val="left" w:pos="1690"/>
              </w:tabs>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Периндоприл+амлодипин</w:t>
            </w:r>
            <w:proofErr w:type="spellEnd"/>
            <w:r>
              <w:rPr>
                <w:rFonts w:ascii="GHEA Grapalat" w:hAnsi="GHEA Grapalat"/>
                <w:sz w:val="22"/>
                <w:szCs w:val="22"/>
                <w:lang w:val="en-US"/>
              </w:rPr>
              <w:t xml:space="preserve"> </w:t>
            </w:r>
            <w:r>
              <w:rPr>
                <w:rFonts w:ascii="GHEA Grapalat" w:hAnsi="GHEA Grapalat"/>
                <w:sz w:val="22"/>
                <w:szCs w:val="22"/>
                <w:lang w:val="en-US"/>
              </w:rPr>
              <w:t>8</w:t>
            </w:r>
            <w:r>
              <w:rPr>
                <w:rFonts w:ascii="GHEA Grapalat" w:hAnsi="GHEA Grapalat"/>
                <w:sz w:val="22"/>
                <w:szCs w:val="22"/>
                <w:lang w:val="en-US"/>
              </w:rPr>
              <w:t>+5</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1000</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1000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t>39</w:t>
            </w:r>
          </w:p>
        </w:tc>
        <w:tc>
          <w:tcPr>
            <w:tcW w:w="2715" w:type="dxa"/>
            <w:gridSpan w:val="2"/>
          </w:tcPr>
          <w:p w:rsidR="007D3880" w:rsidRPr="00C7188D" w:rsidRDefault="007D3880" w:rsidP="002B1527">
            <w:pPr>
              <w:jc w:val="center"/>
              <w:rPr>
                <w:rFonts w:ascii="Sylfaen" w:hAnsi="Sylfaen"/>
                <w:i/>
                <w:sz w:val="20"/>
              </w:rPr>
            </w:pPr>
            <w:r w:rsidRPr="00C7188D">
              <w:rPr>
                <w:rFonts w:ascii="Sylfaen" w:hAnsi="Sylfaen" w:cs="Calibri"/>
                <w:i/>
                <w:sz w:val="18"/>
                <w:szCs w:val="18"/>
              </w:rPr>
              <w:t>33631290</w:t>
            </w:r>
          </w:p>
        </w:tc>
        <w:tc>
          <w:tcPr>
            <w:tcW w:w="1559"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Периндоприл+амлодипин</w:t>
            </w:r>
            <w:proofErr w:type="spellEnd"/>
            <w:r>
              <w:rPr>
                <w:rFonts w:ascii="GHEA Grapalat" w:hAnsi="GHEA Grapalat"/>
                <w:sz w:val="22"/>
                <w:szCs w:val="22"/>
                <w:lang w:val="en-US"/>
              </w:rPr>
              <w:t xml:space="preserve"> </w:t>
            </w:r>
            <w:r>
              <w:rPr>
                <w:rFonts w:ascii="GHEA Grapalat" w:hAnsi="GHEA Grapalat"/>
                <w:sz w:val="22"/>
                <w:szCs w:val="22"/>
                <w:lang w:val="en-US"/>
              </w:rPr>
              <w:t>4</w:t>
            </w:r>
            <w:r>
              <w:rPr>
                <w:rFonts w:ascii="GHEA Grapalat" w:hAnsi="GHEA Grapalat"/>
                <w:sz w:val="22"/>
                <w:szCs w:val="22"/>
                <w:lang w:val="en-US"/>
              </w:rPr>
              <w:t>+</w:t>
            </w:r>
            <w:r>
              <w:rPr>
                <w:rFonts w:ascii="GHEA Grapalat" w:hAnsi="GHEA Grapalat"/>
                <w:sz w:val="22"/>
                <w:szCs w:val="22"/>
                <w:lang w:val="en-US"/>
              </w:rPr>
              <w:t>10</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Периндоприл+амлодипин</w:t>
            </w:r>
            <w:proofErr w:type="spellEnd"/>
            <w:r>
              <w:rPr>
                <w:rFonts w:ascii="GHEA Grapalat" w:hAnsi="GHEA Grapalat"/>
                <w:sz w:val="22"/>
                <w:szCs w:val="22"/>
                <w:lang w:val="en-US"/>
              </w:rPr>
              <w:t xml:space="preserve"> </w:t>
            </w:r>
            <w:r>
              <w:rPr>
                <w:rFonts w:ascii="GHEA Grapalat" w:hAnsi="GHEA Grapalat"/>
                <w:sz w:val="22"/>
                <w:szCs w:val="22"/>
                <w:lang w:val="en-US"/>
              </w:rPr>
              <w:t>4</w:t>
            </w:r>
            <w:r>
              <w:rPr>
                <w:rFonts w:ascii="GHEA Grapalat" w:hAnsi="GHEA Grapalat"/>
                <w:sz w:val="22"/>
                <w:szCs w:val="22"/>
                <w:lang w:val="en-US"/>
              </w:rPr>
              <w:t>+</w:t>
            </w:r>
            <w:r>
              <w:rPr>
                <w:rFonts w:ascii="GHEA Grapalat" w:hAnsi="GHEA Grapalat"/>
                <w:sz w:val="22"/>
                <w:szCs w:val="22"/>
                <w:lang w:val="en-US"/>
              </w:rPr>
              <w:t>10</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1000</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1000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rPr>
              <w:t>4</w:t>
            </w:r>
            <w:r w:rsidRPr="00BB26A9">
              <w:rPr>
                <w:rFonts w:ascii="Sylfaen" w:hAnsi="Sylfaen"/>
                <w:sz w:val="18"/>
                <w:szCs w:val="18"/>
                <w:lang w:val="en-US"/>
              </w:rPr>
              <w:t>0</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33651145</w:t>
            </w:r>
          </w:p>
        </w:tc>
        <w:tc>
          <w:tcPr>
            <w:tcW w:w="1559"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Периндоприл+</w:t>
            </w:r>
            <w:r>
              <w:rPr>
                <w:rFonts w:ascii="GHEA Grapalat" w:hAnsi="GHEA Grapalat"/>
                <w:sz w:val="22"/>
                <w:szCs w:val="22"/>
                <w:lang w:val="en-US"/>
              </w:rPr>
              <w:t>индапамид+</w:t>
            </w:r>
            <w:r>
              <w:rPr>
                <w:rFonts w:ascii="GHEA Grapalat" w:hAnsi="GHEA Grapalat"/>
                <w:sz w:val="22"/>
                <w:szCs w:val="22"/>
                <w:lang w:val="en-US"/>
              </w:rPr>
              <w:t>амлодипин</w:t>
            </w:r>
            <w:proofErr w:type="spellEnd"/>
            <w:r>
              <w:rPr>
                <w:rFonts w:ascii="GHEA Grapalat" w:hAnsi="GHEA Grapalat"/>
                <w:sz w:val="22"/>
                <w:szCs w:val="22"/>
                <w:lang w:val="en-US"/>
              </w:rPr>
              <w:t xml:space="preserve"> </w:t>
            </w:r>
            <w:r>
              <w:rPr>
                <w:rFonts w:ascii="GHEA Grapalat" w:hAnsi="GHEA Grapalat"/>
                <w:sz w:val="22"/>
                <w:szCs w:val="22"/>
                <w:lang w:val="en-US"/>
              </w:rPr>
              <w:t>5/2.5/10</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Периндоприл+</w:t>
            </w:r>
            <w:r>
              <w:rPr>
                <w:rFonts w:ascii="GHEA Grapalat" w:hAnsi="GHEA Grapalat"/>
                <w:sz w:val="22"/>
                <w:szCs w:val="22"/>
                <w:lang w:val="en-US"/>
              </w:rPr>
              <w:t>индапамид+</w:t>
            </w:r>
            <w:r>
              <w:rPr>
                <w:rFonts w:ascii="GHEA Grapalat" w:hAnsi="GHEA Grapalat"/>
                <w:sz w:val="22"/>
                <w:szCs w:val="22"/>
                <w:lang w:val="en-US"/>
              </w:rPr>
              <w:t>амлодипин</w:t>
            </w:r>
            <w:proofErr w:type="spellEnd"/>
            <w:r>
              <w:rPr>
                <w:rFonts w:ascii="GHEA Grapalat" w:hAnsi="GHEA Grapalat"/>
                <w:sz w:val="22"/>
                <w:szCs w:val="22"/>
                <w:lang w:val="en-US"/>
              </w:rPr>
              <w:t xml:space="preserve"> </w:t>
            </w:r>
            <w:r>
              <w:rPr>
                <w:rFonts w:ascii="GHEA Grapalat" w:hAnsi="GHEA Grapalat"/>
                <w:sz w:val="22"/>
                <w:szCs w:val="22"/>
                <w:lang w:val="en-US"/>
              </w:rPr>
              <w:t>5/2.5/10</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800</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800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rPr>
              <w:t>4</w:t>
            </w:r>
            <w:r w:rsidRPr="00BB26A9">
              <w:rPr>
                <w:rFonts w:ascii="Sylfaen" w:hAnsi="Sylfaen"/>
                <w:sz w:val="18"/>
                <w:szCs w:val="18"/>
                <w:lang w:val="en-US"/>
              </w:rPr>
              <w:t>1</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33651115</w:t>
            </w:r>
          </w:p>
        </w:tc>
        <w:tc>
          <w:tcPr>
            <w:tcW w:w="1559"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Периндоприл+индапамид+амлодипин</w:t>
            </w:r>
            <w:proofErr w:type="spellEnd"/>
            <w:r>
              <w:rPr>
                <w:rFonts w:ascii="GHEA Grapalat" w:hAnsi="GHEA Grapalat"/>
                <w:sz w:val="22"/>
                <w:szCs w:val="22"/>
                <w:lang w:val="en-US"/>
              </w:rPr>
              <w:t xml:space="preserve"> </w:t>
            </w:r>
            <w:r>
              <w:rPr>
                <w:rFonts w:ascii="GHEA Grapalat" w:hAnsi="GHEA Grapalat"/>
                <w:sz w:val="22"/>
                <w:szCs w:val="22"/>
                <w:lang w:val="en-US"/>
              </w:rPr>
              <w:t>4</w:t>
            </w:r>
            <w:r>
              <w:rPr>
                <w:rFonts w:ascii="GHEA Grapalat" w:hAnsi="GHEA Grapalat"/>
                <w:sz w:val="22"/>
                <w:szCs w:val="22"/>
                <w:lang w:val="en-US"/>
              </w:rPr>
              <w:t>/</w:t>
            </w:r>
            <w:r>
              <w:rPr>
                <w:rFonts w:ascii="GHEA Grapalat" w:hAnsi="GHEA Grapalat"/>
                <w:sz w:val="22"/>
                <w:szCs w:val="22"/>
                <w:lang w:val="en-US"/>
              </w:rPr>
              <w:t>1.2</w:t>
            </w:r>
            <w:r>
              <w:rPr>
                <w:rFonts w:ascii="GHEA Grapalat" w:hAnsi="GHEA Grapalat"/>
                <w:sz w:val="22"/>
                <w:szCs w:val="22"/>
                <w:lang w:val="en-US"/>
              </w:rPr>
              <w:t>5/10</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Периндоприл+индапамид+амлодипин</w:t>
            </w:r>
            <w:proofErr w:type="spellEnd"/>
            <w:r>
              <w:rPr>
                <w:rFonts w:ascii="GHEA Grapalat" w:hAnsi="GHEA Grapalat"/>
                <w:sz w:val="22"/>
                <w:szCs w:val="22"/>
                <w:lang w:val="en-US"/>
              </w:rPr>
              <w:t xml:space="preserve"> </w:t>
            </w:r>
            <w:r>
              <w:rPr>
                <w:rFonts w:ascii="GHEA Grapalat" w:hAnsi="GHEA Grapalat"/>
                <w:sz w:val="22"/>
                <w:szCs w:val="22"/>
                <w:lang w:val="en-US"/>
              </w:rPr>
              <w:t>4</w:t>
            </w:r>
            <w:r>
              <w:rPr>
                <w:rFonts w:ascii="GHEA Grapalat" w:hAnsi="GHEA Grapalat"/>
                <w:sz w:val="22"/>
                <w:szCs w:val="22"/>
                <w:lang w:val="en-US"/>
              </w:rPr>
              <w:t>/</w:t>
            </w:r>
            <w:r>
              <w:rPr>
                <w:rFonts w:ascii="GHEA Grapalat" w:hAnsi="GHEA Grapalat"/>
                <w:sz w:val="22"/>
                <w:szCs w:val="22"/>
                <w:lang w:val="en-US"/>
              </w:rPr>
              <w:t>1.2</w:t>
            </w:r>
            <w:r>
              <w:rPr>
                <w:rFonts w:ascii="GHEA Grapalat" w:hAnsi="GHEA Grapalat"/>
                <w:sz w:val="22"/>
                <w:szCs w:val="22"/>
                <w:lang w:val="en-US"/>
              </w:rPr>
              <w:t>5/10</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1400</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1400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rPr>
              <w:t>4</w:t>
            </w:r>
            <w:r w:rsidRPr="00BB26A9">
              <w:rPr>
                <w:rFonts w:ascii="Sylfaen" w:hAnsi="Sylfaen"/>
                <w:sz w:val="18"/>
                <w:szCs w:val="18"/>
                <w:lang w:val="en-US"/>
              </w:rPr>
              <w:t>2</w:t>
            </w:r>
          </w:p>
        </w:tc>
        <w:tc>
          <w:tcPr>
            <w:tcW w:w="2715" w:type="dxa"/>
            <w:gridSpan w:val="2"/>
          </w:tcPr>
          <w:p w:rsidR="007D3880" w:rsidRPr="00C7188D" w:rsidRDefault="007D3880" w:rsidP="002B1527">
            <w:pPr>
              <w:jc w:val="center"/>
              <w:rPr>
                <w:rFonts w:ascii="Sylfaen" w:hAnsi="Sylfaen"/>
                <w:i/>
                <w:sz w:val="20"/>
              </w:rPr>
            </w:pPr>
            <w:r w:rsidRPr="003753D8">
              <w:rPr>
                <w:rFonts w:ascii="Sylfaen" w:hAnsi="Sylfaen"/>
                <w:i/>
                <w:sz w:val="20"/>
              </w:rPr>
              <w:t>33621530</w:t>
            </w:r>
          </w:p>
        </w:tc>
        <w:tc>
          <w:tcPr>
            <w:tcW w:w="1559" w:type="dxa"/>
          </w:tcPr>
          <w:p w:rsidR="007D3880" w:rsidRPr="003C5A0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Бисопролол+амлодипин</w:t>
            </w:r>
            <w:proofErr w:type="spellEnd"/>
            <w:r>
              <w:rPr>
                <w:rFonts w:ascii="GHEA Grapalat" w:hAnsi="GHEA Grapalat"/>
                <w:sz w:val="22"/>
                <w:szCs w:val="22"/>
                <w:lang w:val="en-US"/>
              </w:rPr>
              <w:t xml:space="preserve"> 5+5</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3C5A0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Бисопролол+амлодипин</w:t>
            </w:r>
            <w:proofErr w:type="spellEnd"/>
            <w:r>
              <w:rPr>
                <w:rFonts w:ascii="GHEA Grapalat" w:hAnsi="GHEA Grapalat"/>
                <w:sz w:val="22"/>
                <w:szCs w:val="22"/>
                <w:lang w:val="en-US"/>
              </w:rPr>
              <w:t xml:space="preserve"> 5+5</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1000</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1000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t>43</w:t>
            </w:r>
          </w:p>
        </w:tc>
        <w:tc>
          <w:tcPr>
            <w:tcW w:w="2715" w:type="dxa"/>
            <w:gridSpan w:val="2"/>
          </w:tcPr>
          <w:p w:rsidR="007D3880" w:rsidRPr="00C7188D" w:rsidRDefault="007D3880" w:rsidP="002B1527">
            <w:pPr>
              <w:jc w:val="center"/>
              <w:rPr>
                <w:rFonts w:ascii="Sylfaen" w:hAnsi="Sylfaen"/>
                <w:i/>
                <w:sz w:val="20"/>
              </w:rPr>
            </w:pPr>
            <w:r w:rsidRPr="003753D8">
              <w:rPr>
                <w:rFonts w:ascii="Sylfaen" w:hAnsi="Sylfaen"/>
                <w:i/>
                <w:sz w:val="20"/>
              </w:rPr>
              <w:t>33621530</w:t>
            </w:r>
          </w:p>
        </w:tc>
        <w:tc>
          <w:tcPr>
            <w:tcW w:w="1559"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Бисопролол+амлодипин</w:t>
            </w:r>
            <w:proofErr w:type="spellEnd"/>
            <w:r>
              <w:rPr>
                <w:rFonts w:ascii="GHEA Grapalat" w:hAnsi="GHEA Grapalat"/>
                <w:sz w:val="22"/>
                <w:szCs w:val="22"/>
                <w:lang w:val="en-US"/>
              </w:rPr>
              <w:t xml:space="preserve"> 5+</w:t>
            </w:r>
            <w:r>
              <w:rPr>
                <w:rFonts w:ascii="GHEA Grapalat" w:hAnsi="GHEA Grapalat"/>
                <w:sz w:val="22"/>
                <w:szCs w:val="22"/>
                <w:lang w:val="en-US"/>
              </w:rPr>
              <w:t>10</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Бисопролол+амлодипин</w:t>
            </w:r>
            <w:proofErr w:type="spellEnd"/>
            <w:r>
              <w:rPr>
                <w:rFonts w:ascii="GHEA Grapalat" w:hAnsi="GHEA Grapalat"/>
                <w:sz w:val="22"/>
                <w:szCs w:val="22"/>
                <w:lang w:val="en-US"/>
              </w:rPr>
              <w:t xml:space="preserve"> 5+</w:t>
            </w:r>
            <w:r>
              <w:rPr>
                <w:rFonts w:ascii="GHEA Grapalat" w:hAnsi="GHEA Grapalat"/>
                <w:sz w:val="22"/>
                <w:szCs w:val="22"/>
                <w:lang w:val="en-US"/>
              </w:rPr>
              <w:t>10</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5100</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5100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t>44</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33621750</w:t>
            </w:r>
          </w:p>
        </w:tc>
        <w:tc>
          <w:tcPr>
            <w:tcW w:w="1559"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Бисопролол+амлодипин</w:t>
            </w:r>
            <w:proofErr w:type="spellEnd"/>
            <w:r>
              <w:rPr>
                <w:rFonts w:ascii="GHEA Grapalat" w:hAnsi="GHEA Grapalat"/>
                <w:sz w:val="22"/>
                <w:szCs w:val="22"/>
                <w:lang w:val="en-US"/>
              </w:rPr>
              <w:t xml:space="preserve"> </w:t>
            </w:r>
            <w:r>
              <w:rPr>
                <w:rFonts w:ascii="GHEA Grapalat" w:hAnsi="GHEA Grapalat"/>
                <w:sz w:val="22"/>
                <w:szCs w:val="22"/>
                <w:lang w:val="en-US"/>
              </w:rPr>
              <w:t>10</w:t>
            </w:r>
            <w:r>
              <w:rPr>
                <w:rFonts w:ascii="GHEA Grapalat" w:hAnsi="GHEA Grapalat"/>
                <w:sz w:val="22"/>
                <w:szCs w:val="22"/>
                <w:lang w:val="en-US"/>
              </w:rPr>
              <w:t>+5</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Бисопролол+амлодипин</w:t>
            </w:r>
            <w:proofErr w:type="spellEnd"/>
            <w:r>
              <w:rPr>
                <w:rFonts w:ascii="GHEA Grapalat" w:hAnsi="GHEA Grapalat"/>
                <w:sz w:val="22"/>
                <w:szCs w:val="22"/>
                <w:lang w:val="en-US"/>
              </w:rPr>
              <w:t xml:space="preserve"> </w:t>
            </w:r>
            <w:r>
              <w:rPr>
                <w:rFonts w:ascii="GHEA Grapalat" w:hAnsi="GHEA Grapalat"/>
                <w:sz w:val="22"/>
                <w:szCs w:val="22"/>
                <w:lang w:val="en-US"/>
              </w:rPr>
              <w:t>10</w:t>
            </w:r>
            <w:r>
              <w:rPr>
                <w:rFonts w:ascii="GHEA Grapalat" w:hAnsi="GHEA Grapalat"/>
                <w:sz w:val="22"/>
                <w:szCs w:val="22"/>
                <w:lang w:val="en-US"/>
              </w:rPr>
              <w:t>+5</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50</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50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t>45</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33661121</w:t>
            </w:r>
          </w:p>
        </w:tc>
        <w:tc>
          <w:tcPr>
            <w:tcW w:w="1559"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Бисопролол+</w:t>
            </w:r>
            <w:r>
              <w:rPr>
                <w:rFonts w:ascii="GHEA Grapalat" w:hAnsi="GHEA Grapalat"/>
                <w:sz w:val="22"/>
                <w:szCs w:val="22"/>
                <w:lang w:val="en-US"/>
              </w:rPr>
              <w:lastRenderedPageBreak/>
              <w:t>амлодипин</w:t>
            </w:r>
            <w:proofErr w:type="spellEnd"/>
            <w:r>
              <w:rPr>
                <w:rFonts w:ascii="GHEA Grapalat" w:hAnsi="GHEA Grapalat"/>
                <w:sz w:val="22"/>
                <w:szCs w:val="22"/>
                <w:lang w:val="en-US"/>
              </w:rPr>
              <w:t xml:space="preserve"> </w:t>
            </w:r>
            <w:r>
              <w:rPr>
                <w:rFonts w:ascii="GHEA Grapalat" w:hAnsi="GHEA Grapalat"/>
                <w:sz w:val="22"/>
                <w:szCs w:val="22"/>
                <w:lang w:val="en-US"/>
              </w:rPr>
              <w:t>10</w:t>
            </w:r>
            <w:r>
              <w:rPr>
                <w:rFonts w:ascii="GHEA Grapalat" w:hAnsi="GHEA Grapalat"/>
                <w:sz w:val="22"/>
                <w:szCs w:val="22"/>
                <w:lang w:val="en-US"/>
              </w:rPr>
              <w:t>+</w:t>
            </w:r>
            <w:r>
              <w:rPr>
                <w:rFonts w:ascii="GHEA Grapalat" w:hAnsi="GHEA Grapalat"/>
                <w:sz w:val="22"/>
                <w:szCs w:val="22"/>
                <w:lang w:val="en-US"/>
              </w:rPr>
              <w:t>10</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Бисопролол</w:t>
            </w:r>
            <w:r>
              <w:rPr>
                <w:rFonts w:ascii="GHEA Grapalat" w:hAnsi="GHEA Grapalat"/>
                <w:sz w:val="22"/>
                <w:szCs w:val="22"/>
                <w:lang w:val="en-US"/>
              </w:rPr>
              <w:lastRenderedPageBreak/>
              <w:t>+амлодипин</w:t>
            </w:r>
            <w:proofErr w:type="spellEnd"/>
            <w:r>
              <w:rPr>
                <w:rFonts w:ascii="GHEA Grapalat" w:hAnsi="GHEA Grapalat"/>
                <w:sz w:val="22"/>
                <w:szCs w:val="22"/>
                <w:lang w:val="en-US"/>
              </w:rPr>
              <w:t xml:space="preserve"> </w:t>
            </w:r>
            <w:r>
              <w:rPr>
                <w:rFonts w:ascii="GHEA Grapalat" w:hAnsi="GHEA Grapalat"/>
                <w:sz w:val="22"/>
                <w:szCs w:val="22"/>
                <w:lang w:val="en-US"/>
              </w:rPr>
              <w:t>10</w:t>
            </w:r>
            <w:r>
              <w:rPr>
                <w:rFonts w:ascii="GHEA Grapalat" w:hAnsi="GHEA Grapalat"/>
                <w:sz w:val="22"/>
                <w:szCs w:val="22"/>
                <w:lang w:val="en-US"/>
              </w:rPr>
              <w:t>+</w:t>
            </w:r>
            <w:r>
              <w:rPr>
                <w:rFonts w:ascii="GHEA Grapalat" w:hAnsi="GHEA Grapalat"/>
                <w:sz w:val="22"/>
                <w:szCs w:val="22"/>
                <w:lang w:val="en-US"/>
              </w:rPr>
              <w:t>10</w:t>
            </w:r>
          </w:p>
        </w:tc>
        <w:tc>
          <w:tcPr>
            <w:tcW w:w="1085" w:type="dxa"/>
          </w:tcPr>
          <w:p w:rsidR="007D3880" w:rsidRDefault="007D3880" w:rsidP="002B1527">
            <w:r w:rsidRPr="003055EE">
              <w:rPr>
                <w:rFonts w:ascii="GHEA Grapalat" w:hAnsi="GHEA Grapalat"/>
                <w:sz w:val="14"/>
                <w:szCs w:val="16"/>
              </w:rPr>
              <w:lastRenderedPageBreak/>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30</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30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lastRenderedPageBreak/>
              <w:t>46</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33621220</w:t>
            </w:r>
          </w:p>
        </w:tc>
        <w:tc>
          <w:tcPr>
            <w:tcW w:w="1559" w:type="dxa"/>
          </w:tcPr>
          <w:p w:rsidR="007D3880" w:rsidRPr="003C5A0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Лизиноприл+амлодипин</w:t>
            </w:r>
            <w:proofErr w:type="spellEnd"/>
            <w:r>
              <w:rPr>
                <w:rFonts w:ascii="GHEA Grapalat" w:hAnsi="GHEA Grapalat"/>
                <w:sz w:val="22"/>
                <w:szCs w:val="22"/>
                <w:lang w:val="en-US"/>
              </w:rPr>
              <w:t xml:space="preserve"> 10+5</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3C5A0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Лизиноприл+амлодипин</w:t>
            </w:r>
            <w:proofErr w:type="spellEnd"/>
            <w:r>
              <w:rPr>
                <w:rFonts w:ascii="GHEA Grapalat" w:hAnsi="GHEA Grapalat"/>
                <w:sz w:val="22"/>
                <w:szCs w:val="22"/>
                <w:lang w:val="en-US"/>
              </w:rPr>
              <w:t xml:space="preserve"> 10+5</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56</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56</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t>47</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33611160</w:t>
            </w:r>
          </w:p>
        </w:tc>
        <w:tc>
          <w:tcPr>
            <w:tcW w:w="1559"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Лизиноприл+</w:t>
            </w:r>
            <w:r>
              <w:rPr>
                <w:rFonts w:ascii="GHEA Grapalat" w:hAnsi="GHEA Grapalat"/>
                <w:sz w:val="22"/>
                <w:szCs w:val="22"/>
                <w:lang w:val="en-US"/>
              </w:rPr>
              <w:t>амлодипин</w:t>
            </w:r>
            <w:proofErr w:type="spellEnd"/>
            <w:r>
              <w:rPr>
                <w:rFonts w:ascii="GHEA Grapalat" w:hAnsi="GHEA Grapalat"/>
                <w:sz w:val="22"/>
                <w:szCs w:val="22"/>
                <w:lang w:val="en-US"/>
              </w:rPr>
              <w:t xml:space="preserve"> 2</w:t>
            </w:r>
            <w:r>
              <w:rPr>
                <w:rFonts w:ascii="GHEA Grapalat" w:hAnsi="GHEA Grapalat"/>
                <w:sz w:val="22"/>
                <w:szCs w:val="22"/>
                <w:lang w:val="en-US"/>
              </w:rPr>
              <w:t>0+</w:t>
            </w:r>
            <w:r>
              <w:rPr>
                <w:rFonts w:ascii="GHEA Grapalat" w:hAnsi="GHEA Grapalat"/>
                <w:sz w:val="22"/>
                <w:szCs w:val="22"/>
                <w:lang w:val="en-US"/>
              </w:rPr>
              <w:t>10</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Лизиноприл+</w:t>
            </w:r>
            <w:r>
              <w:rPr>
                <w:rFonts w:ascii="GHEA Grapalat" w:hAnsi="GHEA Grapalat"/>
                <w:sz w:val="22"/>
                <w:szCs w:val="22"/>
                <w:lang w:val="en-US"/>
              </w:rPr>
              <w:t>амлодипин</w:t>
            </w:r>
            <w:proofErr w:type="spellEnd"/>
            <w:r>
              <w:rPr>
                <w:rFonts w:ascii="GHEA Grapalat" w:hAnsi="GHEA Grapalat"/>
                <w:sz w:val="22"/>
                <w:szCs w:val="22"/>
                <w:lang w:val="en-US"/>
              </w:rPr>
              <w:t xml:space="preserve"> 2</w:t>
            </w:r>
            <w:r>
              <w:rPr>
                <w:rFonts w:ascii="GHEA Grapalat" w:hAnsi="GHEA Grapalat"/>
                <w:sz w:val="22"/>
                <w:szCs w:val="22"/>
                <w:lang w:val="en-US"/>
              </w:rPr>
              <w:t>0+</w:t>
            </w:r>
            <w:r>
              <w:rPr>
                <w:rFonts w:ascii="GHEA Grapalat" w:hAnsi="GHEA Grapalat"/>
                <w:sz w:val="22"/>
                <w:szCs w:val="22"/>
                <w:lang w:val="en-US"/>
              </w:rPr>
              <w:t>10</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1200</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1200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t>48</w:t>
            </w:r>
          </w:p>
        </w:tc>
        <w:tc>
          <w:tcPr>
            <w:tcW w:w="2715" w:type="dxa"/>
            <w:gridSpan w:val="2"/>
          </w:tcPr>
          <w:p w:rsidR="007D3880" w:rsidRPr="00C7188D" w:rsidRDefault="007D3880" w:rsidP="002B1527">
            <w:pPr>
              <w:jc w:val="center"/>
              <w:rPr>
                <w:rFonts w:ascii="Sylfaen" w:hAnsi="Sylfaen"/>
                <w:i/>
                <w:sz w:val="20"/>
              </w:rPr>
            </w:pPr>
            <w:r w:rsidRPr="003753D8">
              <w:rPr>
                <w:rFonts w:ascii="Sylfaen" w:hAnsi="Sylfaen"/>
                <w:i/>
                <w:sz w:val="20"/>
              </w:rPr>
              <w:t>80551100</w:t>
            </w:r>
          </w:p>
        </w:tc>
        <w:tc>
          <w:tcPr>
            <w:tcW w:w="1559" w:type="dxa"/>
          </w:tcPr>
          <w:p w:rsidR="007D3880" w:rsidRPr="003C5A0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Фуроседмид</w:t>
            </w:r>
            <w:proofErr w:type="spellEnd"/>
            <w:r>
              <w:rPr>
                <w:rFonts w:ascii="GHEA Grapalat" w:hAnsi="GHEA Grapalat"/>
                <w:sz w:val="22"/>
                <w:szCs w:val="22"/>
                <w:lang w:val="en-US"/>
              </w:rPr>
              <w:t xml:space="preserve"> 40</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3C5A0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Фуроседмид</w:t>
            </w:r>
            <w:proofErr w:type="spellEnd"/>
            <w:r>
              <w:rPr>
                <w:rFonts w:ascii="GHEA Grapalat" w:hAnsi="GHEA Grapalat"/>
                <w:sz w:val="22"/>
                <w:szCs w:val="22"/>
                <w:lang w:val="en-US"/>
              </w:rPr>
              <w:t xml:space="preserve"> 40</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20</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t>49</w:t>
            </w:r>
          </w:p>
        </w:tc>
        <w:tc>
          <w:tcPr>
            <w:tcW w:w="2715" w:type="dxa"/>
            <w:gridSpan w:val="2"/>
          </w:tcPr>
          <w:p w:rsidR="007D3880" w:rsidRPr="00C7188D" w:rsidRDefault="007D3880" w:rsidP="002B1527">
            <w:pPr>
              <w:jc w:val="center"/>
              <w:rPr>
                <w:rFonts w:ascii="Sylfaen" w:hAnsi="Sylfaen"/>
                <w:i/>
                <w:sz w:val="20"/>
              </w:rPr>
            </w:pPr>
            <w:r w:rsidRPr="003753D8">
              <w:rPr>
                <w:rFonts w:ascii="Sylfaen" w:hAnsi="Sylfaen"/>
                <w:i/>
                <w:sz w:val="20"/>
              </w:rPr>
              <w:t>33642250</w:t>
            </w:r>
          </w:p>
        </w:tc>
        <w:tc>
          <w:tcPr>
            <w:tcW w:w="1559" w:type="dxa"/>
          </w:tcPr>
          <w:p w:rsidR="007D3880" w:rsidRPr="003C5A0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Спиролактон</w:t>
            </w:r>
            <w:proofErr w:type="spellEnd"/>
            <w:r>
              <w:rPr>
                <w:rFonts w:ascii="GHEA Grapalat" w:hAnsi="GHEA Grapalat"/>
                <w:sz w:val="22"/>
                <w:szCs w:val="22"/>
                <w:lang w:val="en-US"/>
              </w:rPr>
              <w:t xml:space="preserve"> 50</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3C5A0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Спиролактон</w:t>
            </w:r>
            <w:proofErr w:type="spellEnd"/>
            <w:r>
              <w:rPr>
                <w:rFonts w:ascii="GHEA Grapalat" w:hAnsi="GHEA Grapalat"/>
                <w:sz w:val="22"/>
                <w:szCs w:val="22"/>
                <w:lang w:val="en-US"/>
              </w:rPr>
              <w:t xml:space="preserve"> 50</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20</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rPr>
              <w:t>5</w:t>
            </w:r>
            <w:r w:rsidRPr="00BB26A9">
              <w:rPr>
                <w:rFonts w:ascii="Sylfaen" w:hAnsi="Sylfaen"/>
                <w:sz w:val="18"/>
                <w:szCs w:val="18"/>
                <w:lang w:val="en-US"/>
              </w:rPr>
              <w:t>0</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33621760</w:t>
            </w:r>
          </w:p>
        </w:tc>
        <w:tc>
          <w:tcPr>
            <w:tcW w:w="1559" w:type="dxa"/>
          </w:tcPr>
          <w:p w:rsidR="007D3880" w:rsidRPr="003C5A0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Ацетилсалицил</w:t>
            </w:r>
            <w:proofErr w:type="spellEnd"/>
            <w:r>
              <w:rPr>
                <w:rFonts w:ascii="GHEA Grapalat" w:hAnsi="GHEA Grapalat"/>
                <w:sz w:val="22"/>
                <w:szCs w:val="22"/>
                <w:lang w:val="en-US"/>
              </w:rPr>
              <w:t xml:space="preserve">. </w:t>
            </w:r>
            <w:proofErr w:type="spellStart"/>
            <w:r>
              <w:rPr>
                <w:rFonts w:ascii="GHEA Grapalat" w:hAnsi="GHEA Grapalat"/>
                <w:sz w:val="22"/>
                <w:szCs w:val="22"/>
                <w:lang w:val="en-US"/>
              </w:rPr>
              <w:t>Кислата</w:t>
            </w:r>
            <w:proofErr w:type="spellEnd"/>
            <w:r>
              <w:rPr>
                <w:rFonts w:ascii="GHEA Grapalat" w:hAnsi="GHEA Grapalat"/>
                <w:sz w:val="22"/>
                <w:szCs w:val="22"/>
                <w:lang w:val="en-US"/>
              </w:rPr>
              <w:t xml:space="preserve"> 75</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3C5A0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Ацетилсалицил</w:t>
            </w:r>
            <w:proofErr w:type="spellEnd"/>
            <w:r>
              <w:rPr>
                <w:rFonts w:ascii="GHEA Grapalat" w:hAnsi="GHEA Grapalat"/>
                <w:sz w:val="22"/>
                <w:szCs w:val="22"/>
                <w:lang w:val="en-US"/>
              </w:rPr>
              <w:t xml:space="preserve">. </w:t>
            </w:r>
            <w:proofErr w:type="spellStart"/>
            <w:r>
              <w:rPr>
                <w:rFonts w:ascii="GHEA Grapalat" w:hAnsi="GHEA Grapalat"/>
                <w:sz w:val="22"/>
                <w:szCs w:val="22"/>
                <w:lang w:val="en-US"/>
              </w:rPr>
              <w:t>Кислата</w:t>
            </w:r>
            <w:proofErr w:type="spellEnd"/>
            <w:r>
              <w:rPr>
                <w:rFonts w:ascii="GHEA Grapalat" w:hAnsi="GHEA Grapalat"/>
                <w:sz w:val="22"/>
                <w:szCs w:val="22"/>
                <w:lang w:val="en-US"/>
              </w:rPr>
              <w:t xml:space="preserve"> 75</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2000</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2000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rPr>
              <w:t>5</w:t>
            </w:r>
            <w:r w:rsidRPr="00BB26A9">
              <w:rPr>
                <w:rFonts w:ascii="Sylfaen" w:hAnsi="Sylfaen"/>
                <w:sz w:val="18"/>
                <w:szCs w:val="18"/>
                <w:lang w:val="en-US"/>
              </w:rPr>
              <w:t>1</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33651131</w:t>
            </w:r>
          </w:p>
        </w:tc>
        <w:tc>
          <w:tcPr>
            <w:tcW w:w="1559"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Ацетилсалицил</w:t>
            </w:r>
            <w:proofErr w:type="spellEnd"/>
            <w:r>
              <w:rPr>
                <w:rFonts w:ascii="GHEA Grapalat" w:hAnsi="GHEA Grapalat"/>
                <w:sz w:val="22"/>
                <w:szCs w:val="22"/>
                <w:lang w:val="en-US"/>
              </w:rPr>
              <w:t xml:space="preserve">. </w:t>
            </w:r>
            <w:proofErr w:type="spellStart"/>
            <w:r>
              <w:rPr>
                <w:rFonts w:ascii="GHEA Grapalat" w:hAnsi="GHEA Grapalat"/>
                <w:sz w:val="22"/>
                <w:szCs w:val="22"/>
                <w:lang w:val="en-US"/>
              </w:rPr>
              <w:t>Кислата</w:t>
            </w:r>
            <w:proofErr w:type="spellEnd"/>
            <w:r>
              <w:rPr>
                <w:rFonts w:ascii="GHEA Grapalat" w:hAnsi="GHEA Grapalat"/>
                <w:sz w:val="22"/>
                <w:szCs w:val="22"/>
                <w:lang w:val="en-US"/>
              </w:rPr>
              <w:t xml:space="preserve"> </w:t>
            </w:r>
            <w:r>
              <w:rPr>
                <w:rFonts w:ascii="GHEA Grapalat" w:hAnsi="GHEA Grapalat"/>
                <w:sz w:val="22"/>
                <w:szCs w:val="22"/>
                <w:lang w:val="en-US"/>
              </w:rPr>
              <w:t>100</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Ацетилсалицил</w:t>
            </w:r>
            <w:proofErr w:type="spellEnd"/>
            <w:r>
              <w:rPr>
                <w:rFonts w:ascii="GHEA Grapalat" w:hAnsi="GHEA Grapalat"/>
                <w:sz w:val="22"/>
                <w:szCs w:val="22"/>
                <w:lang w:val="en-US"/>
              </w:rPr>
              <w:t xml:space="preserve">. </w:t>
            </w:r>
            <w:proofErr w:type="spellStart"/>
            <w:r>
              <w:rPr>
                <w:rFonts w:ascii="GHEA Grapalat" w:hAnsi="GHEA Grapalat"/>
                <w:sz w:val="22"/>
                <w:szCs w:val="22"/>
                <w:lang w:val="en-US"/>
              </w:rPr>
              <w:t>Кислата</w:t>
            </w:r>
            <w:proofErr w:type="spellEnd"/>
            <w:r>
              <w:rPr>
                <w:rFonts w:ascii="GHEA Grapalat" w:hAnsi="GHEA Grapalat"/>
                <w:sz w:val="22"/>
                <w:szCs w:val="22"/>
                <w:lang w:val="en-US"/>
              </w:rPr>
              <w:t xml:space="preserve"> </w:t>
            </w:r>
            <w:r>
              <w:rPr>
                <w:rFonts w:ascii="GHEA Grapalat" w:hAnsi="GHEA Grapalat"/>
                <w:sz w:val="22"/>
                <w:szCs w:val="22"/>
                <w:lang w:val="en-US"/>
              </w:rPr>
              <w:t>100</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20</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t>52</w:t>
            </w:r>
          </w:p>
        </w:tc>
        <w:tc>
          <w:tcPr>
            <w:tcW w:w="2715" w:type="dxa"/>
            <w:gridSpan w:val="2"/>
          </w:tcPr>
          <w:p w:rsidR="007D3880" w:rsidRPr="00C7188D" w:rsidRDefault="007D3880" w:rsidP="002B1527">
            <w:pPr>
              <w:jc w:val="center"/>
              <w:rPr>
                <w:rFonts w:ascii="Sylfaen" w:hAnsi="Sylfaen"/>
                <w:i/>
                <w:sz w:val="20"/>
              </w:rPr>
            </w:pPr>
            <w:r w:rsidRPr="003753D8">
              <w:rPr>
                <w:rFonts w:ascii="Sylfaen" w:hAnsi="Sylfaen"/>
                <w:i/>
                <w:sz w:val="20"/>
              </w:rPr>
              <w:t>33691129</w:t>
            </w:r>
          </w:p>
        </w:tc>
        <w:tc>
          <w:tcPr>
            <w:tcW w:w="1559" w:type="dxa"/>
          </w:tcPr>
          <w:p w:rsidR="007D3880" w:rsidRPr="003C5A0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Симвастатин</w:t>
            </w:r>
            <w:proofErr w:type="spellEnd"/>
            <w:r>
              <w:rPr>
                <w:rFonts w:ascii="GHEA Grapalat" w:hAnsi="GHEA Grapalat"/>
                <w:sz w:val="22"/>
                <w:szCs w:val="22"/>
                <w:lang w:val="en-US"/>
              </w:rPr>
              <w:t xml:space="preserve"> 40</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3C5A0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Симвастатин</w:t>
            </w:r>
            <w:proofErr w:type="spellEnd"/>
            <w:r>
              <w:rPr>
                <w:rFonts w:ascii="GHEA Grapalat" w:hAnsi="GHEA Grapalat"/>
                <w:sz w:val="22"/>
                <w:szCs w:val="22"/>
                <w:lang w:val="en-US"/>
              </w:rPr>
              <w:t xml:space="preserve"> 40</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50</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50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t>53</w:t>
            </w:r>
          </w:p>
        </w:tc>
        <w:tc>
          <w:tcPr>
            <w:tcW w:w="2715" w:type="dxa"/>
            <w:gridSpan w:val="2"/>
          </w:tcPr>
          <w:p w:rsidR="007D3880" w:rsidRPr="00C7188D" w:rsidRDefault="007D3880" w:rsidP="002B1527">
            <w:pPr>
              <w:jc w:val="center"/>
              <w:rPr>
                <w:rFonts w:ascii="Sylfaen" w:hAnsi="Sylfaen"/>
                <w:i/>
                <w:sz w:val="20"/>
              </w:rPr>
            </w:pPr>
            <w:r w:rsidRPr="00C7188D">
              <w:rPr>
                <w:rFonts w:ascii="Sylfaen" w:hAnsi="Sylfaen" w:cs="Calibri"/>
                <w:i/>
                <w:sz w:val="18"/>
                <w:szCs w:val="18"/>
              </w:rPr>
              <w:t>33611360</w:t>
            </w:r>
          </w:p>
        </w:tc>
        <w:tc>
          <w:tcPr>
            <w:tcW w:w="1559" w:type="dxa"/>
          </w:tcPr>
          <w:p w:rsidR="007D3880" w:rsidRPr="003C5A0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Симвастатин</w:t>
            </w:r>
            <w:proofErr w:type="spellEnd"/>
            <w:r>
              <w:rPr>
                <w:rFonts w:ascii="GHEA Grapalat" w:hAnsi="GHEA Grapalat"/>
                <w:sz w:val="22"/>
                <w:szCs w:val="22"/>
                <w:lang w:val="en-US"/>
              </w:rPr>
              <w:t xml:space="preserve"> 20</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3C5A0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Симвастатин</w:t>
            </w:r>
            <w:proofErr w:type="spellEnd"/>
            <w:r>
              <w:rPr>
                <w:rFonts w:ascii="GHEA Grapalat" w:hAnsi="GHEA Grapalat"/>
                <w:sz w:val="22"/>
                <w:szCs w:val="22"/>
                <w:lang w:val="en-US"/>
              </w:rPr>
              <w:t xml:space="preserve"> 20</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10</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t>54</w:t>
            </w:r>
          </w:p>
        </w:tc>
        <w:tc>
          <w:tcPr>
            <w:tcW w:w="2715" w:type="dxa"/>
            <w:gridSpan w:val="2"/>
          </w:tcPr>
          <w:p w:rsidR="007D3880" w:rsidRPr="00C7188D" w:rsidRDefault="007D3880" w:rsidP="002B1527">
            <w:pPr>
              <w:jc w:val="center"/>
              <w:rPr>
                <w:rFonts w:ascii="Sylfaen" w:hAnsi="Sylfaen"/>
                <w:i/>
                <w:sz w:val="20"/>
              </w:rPr>
            </w:pPr>
            <w:r w:rsidRPr="003753D8">
              <w:rPr>
                <w:rFonts w:ascii="Sylfaen" w:hAnsi="Sylfaen"/>
                <w:i/>
                <w:sz w:val="20"/>
              </w:rPr>
              <w:t>33651253</w:t>
            </w:r>
          </w:p>
        </w:tc>
        <w:tc>
          <w:tcPr>
            <w:tcW w:w="1559" w:type="dxa"/>
          </w:tcPr>
          <w:p w:rsidR="007D3880" w:rsidRPr="003C5A0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Аторвастатин</w:t>
            </w:r>
            <w:proofErr w:type="spellEnd"/>
            <w:r>
              <w:rPr>
                <w:rFonts w:ascii="GHEA Grapalat" w:hAnsi="GHEA Grapalat"/>
                <w:sz w:val="22"/>
                <w:szCs w:val="22"/>
                <w:lang w:val="en-US"/>
              </w:rPr>
              <w:t xml:space="preserve"> 20</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3C5A0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Аторвастатин</w:t>
            </w:r>
            <w:proofErr w:type="spellEnd"/>
            <w:r>
              <w:rPr>
                <w:rFonts w:ascii="GHEA Grapalat" w:hAnsi="GHEA Grapalat"/>
                <w:sz w:val="22"/>
                <w:szCs w:val="22"/>
                <w:lang w:val="en-US"/>
              </w:rPr>
              <w:t xml:space="preserve"> 20</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1100</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1100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t>55</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33631300</w:t>
            </w:r>
          </w:p>
        </w:tc>
        <w:tc>
          <w:tcPr>
            <w:tcW w:w="1559" w:type="dxa"/>
          </w:tcPr>
          <w:p w:rsidR="007D3880" w:rsidRPr="003C5A0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Аторвастатин</w:t>
            </w:r>
            <w:proofErr w:type="spellEnd"/>
            <w:r>
              <w:rPr>
                <w:rFonts w:ascii="GHEA Grapalat" w:hAnsi="GHEA Grapalat"/>
                <w:sz w:val="22"/>
                <w:szCs w:val="22"/>
                <w:lang w:val="en-US"/>
              </w:rPr>
              <w:t xml:space="preserve"> </w:t>
            </w:r>
            <w:r>
              <w:rPr>
                <w:rFonts w:ascii="GHEA Grapalat" w:hAnsi="GHEA Grapalat"/>
                <w:sz w:val="22"/>
                <w:szCs w:val="22"/>
                <w:lang w:val="en-US"/>
              </w:rPr>
              <w:lastRenderedPageBreak/>
              <w:t>40</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3C5A0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Аторвастати</w:t>
            </w:r>
            <w:r>
              <w:rPr>
                <w:rFonts w:ascii="GHEA Grapalat" w:hAnsi="GHEA Grapalat"/>
                <w:sz w:val="22"/>
                <w:szCs w:val="22"/>
                <w:lang w:val="en-US"/>
              </w:rPr>
              <w:lastRenderedPageBreak/>
              <w:t>н</w:t>
            </w:r>
            <w:proofErr w:type="spellEnd"/>
            <w:r>
              <w:rPr>
                <w:rFonts w:ascii="GHEA Grapalat" w:hAnsi="GHEA Grapalat"/>
                <w:sz w:val="22"/>
                <w:szCs w:val="22"/>
                <w:lang w:val="en-US"/>
              </w:rPr>
              <w:t xml:space="preserve"> 40</w:t>
            </w:r>
          </w:p>
        </w:tc>
        <w:tc>
          <w:tcPr>
            <w:tcW w:w="1085" w:type="dxa"/>
          </w:tcPr>
          <w:p w:rsidR="007D3880" w:rsidRDefault="007D3880" w:rsidP="002B1527">
            <w:r w:rsidRPr="003055EE">
              <w:rPr>
                <w:rFonts w:ascii="GHEA Grapalat" w:hAnsi="GHEA Grapalat"/>
                <w:sz w:val="14"/>
                <w:szCs w:val="16"/>
              </w:rPr>
              <w:lastRenderedPageBreak/>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8</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8</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lastRenderedPageBreak/>
              <w:t>56</w:t>
            </w:r>
          </w:p>
        </w:tc>
        <w:tc>
          <w:tcPr>
            <w:tcW w:w="2715" w:type="dxa"/>
            <w:gridSpan w:val="2"/>
          </w:tcPr>
          <w:p w:rsidR="007D3880" w:rsidRPr="00C7188D" w:rsidRDefault="007D3880" w:rsidP="002B1527">
            <w:pPr>
              <w:jc w:val="center"/>
              <w:rPr>
                <w:rFonts w:ascii="Sylfaen" w:hAnsi="Sylfaen"/>
                <w:i/>
                <w:sz w:val="20"/>
              </w:rPr>
            </w:pPr>
            <w:r w:rsidRPr="0044488B">
              <w:rPr>
                <w:rFonts w:ascii="Sylfaen" w:hAnsi="Sylfaen"/>
                <w:i/>
                <w:sz w:val="20"/>
              </w:rPr>
              <w:t>33691140</w:t>
            </w:r>
          </w:p>
        </w:tc>
        <w:tc>
          <w:tcPr>
            <w:tcW w:w="1559" w:type="dxa"/>
          </w:tcPr>
          <w:p w:rsidR="007D3880" w:rsidRPr="003C5A0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Повидон</w:t>
            </w:r>
            <w:proofErr w:type="spellEnd"/>
            <w:r>
              <w:rPr>
                <w:rFonts w:ascii="GHEA Grapalat" w:hAnsi="GHEA Grapalat"/>
                <w:sz w:val="22"/>
                <w:szCs w:val="22"/>
                <w:lang w:val="en-US"/>
              </w:rPr>
              <w:t xml:space="preserve"> 10%</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3C5A0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Повидон</w:t>
            </w:r>
            <w:proofErr w:type="spellEnd"/>
            <w:r>
              <w:rPr>
                <w:rFonts w:ascii="GHEA Grapalat" w:hAnsi="GHEA Grapalat"/>
                <w:sz w:val="22"/>
                <w:szCs w:val="22"/>
                <w:lang w:val="en-US"/>
              </w:rPr>
              <w:t xml:space="preserve"> 10%</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170</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170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t>57</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33671113</w:t>
            </w:r>
          </w:p>
        </w:tc>
        <w:tc>
          <w:tcPr>
            <w:tcW w:w="1559" w:type="dxa"/>
          </w:tcPr>
          <w:p w:rsidR="007D3880" w:rsidRPr="003C5A0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Омепразол</w:t>
            </w:r>
            <w:proofErr w:type="spellEnd"/>
            <w:r>
              <w:rPr>
                <w:rFonts w:ascii="GHEA Grapalat" w:hAnsi="GHEA Grapalat"/>
                <w:sz w:val="22"/>
                <w:szCs w:val="22"/>
                <w:lang w:val="en-US"/>
              </w:rPr>
              <w:t xml:space="preserve"> 20</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3C5A0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Омепразол</w:t>
            </w:r>
            <w:proofErr w:type="spellEnd"/>
            <w:r>
              <w:rPr>
                <w:rFonts w:ascii="GHEA Grapalat" w:hAnsi="GHEA Grapalat"/>
                <w:sz w:val="22"/>
                <w:szCs w:val="22"/>
                <w:lang w:val="en-US"/>
              </w:rPr>
              <w:t xml:space="preserve"> 20</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70</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70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t>58</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33621510</w:t>
            </w:r>
          </w:p>
        </w:tc>
        <w:tc>
          <w:tcPr>
            <w:tcW w:w="1559" w:type="dxa"/>
          </w:tcPr>
          <w:p w:rsidR="007D3880" w:rsidRPr="003C5A0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Пантопразол</w:t>
            </w:r>
            <w:proofErr w:type="spellEnd"/>
            <w:r>
              <w:rPr>
                <w:rFonts w:ascii="GHEA Grapalat" w:hAnsi="GHEA Grapalat"/>
                <w:sz w:val="22"/>
                <w:szCs w:val="22"/>
                <w:lang w:val="en-US"/>
              </w:rPr>
              <w:t xml:space="preserve"> 40</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3C5A08"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Пантопразол</w:t>
            </w:r>
            <w:proofErr w:type="spellEnd"/>
            <w:r>
              <w:rPr>
                <w:rFonts w:ascii="GHEA Grapalat" w:hAnsi="GHEA Grapalat"/>
                <w:sz w:val="22"/>
                <w:szCs w:val="22"/>
                <w:lang w:val="en-US"/>
              </w:rPr>
              <w:t xml:space="preserve"> 40</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800</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800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t>59</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33611360</w:t>
            </w:r>
          </w:p>
        </w:tc>
        <w:tc>
          <w:tcPr>
            <w:tcW w:w="1559" w:type="dxa"/>
          </w:tcPr>
          <w:p w:rsidR="007D3880" w:rsidRPr="00277383"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Дротаверин</w:t>
            </w:r>
            <w:proofErr w:type="spellEnd"/>
            <w:r>
              <w:rPr>
                <w:rFonts w:ascii="GHEA Grapalat" w:hAnsi="GHEA Grapalat"/>
                <w:sz w:val="22"/>
                <w:szCs w:val="22"/>
                <w:lang w:val="en-US"/>
              </w:rPr>
              <w:t xml:space="preserve"> 40</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277383"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Дротаверин</w:t>
            </w:r>
            <w:proofErr w:type="spellEnd"/>
            <w:r>
              <w:rPr>
                <w:rFonts w:ascii="GHEA Grapalat" w:hAnsi="GHEA Grapalat"/>
                <w:sz w:val="22"/>
                <w:szCs w:val="22"/>
                <w:lang w:val="en-US"/>
              </w:rPr>
              <w:t xml:space="preserve"> 40</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5</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5</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rPr>
              <w:t>6</w:t>
            </w:r>
            <w:r w:rsidRPr="00BB26A9">
              <w:rPr>
                <w:rFonts w:ascii="Sylfaen" w:hAnsi="Sylfaen"/>
                <w:sz w:val="18"/>
                <w:szCs w:val="18"/>
                <w:lang w:val="en-US"/>
              </w:rPr>
              <w:t>0</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33691136</w:t>
            </w:r>
          </w:p>
        </w:tc>
        <w:tc>
          <w:tcPr>
            <w:tcW w:w="1559"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Дротаверин</w:t>
            </w:r>
            <w:proofErr w:type="spellEnd"/>
            <w:r>
              <w:rPr>
                <w:rFonts w:ascii="GHEA Grapalat" w:hAnsi="GHEA Grapalat"/>
                <w:sz w:val="22"/>
                <w:szCs w:val="22"/>
                <w:lang w:val="en-US"/>
              </w:rPr>
              <w:t xml:space="preserve"> </w:t>
            </w:r>
            <w:r>
              <w:rPr>
                <w:rFonts w:ascii="GHEA Grapalat" w:hAnsi="GHEA Grapalat"/>
                <w:sz w:val="22"/>
                <w:szCs w:val="22"/>
                <w:lang w:val="en-US"/>
              </w:rPr>
              <w:t>8</w:t>
            </w:r>
            <w:r>
              <w:rPr>
                <w:rFonts w:ascii="GHEA Grapalat" w:hAnsi="GHEA Grapalat"/>
                <w:sz w:val="22"/>
                <w:szCs w:val="22"/>
                <w:lang w:val="en-US"/>
              </w:rPr>
              <w:t>0</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Дротаверин</w:t>
            </w:r>
            <w:proofErr w:type="spellEnd"/>
            <w:r>
              <w:rPr>
                <w:rFonts w:ascii="GHEA Grapalat" w:hAnsi="GHEA Grapalat"/>
                <w:sz w:val="22"/>
                <w:szCs w:val="22"/>
                <w:lang w:val="en-US"/>
              </w:rPr>
              <w:t xml:space="preserve"> </w:t>
            </w:r>
            <w:r>
              <w:rPr>
                <w:rFonts w:ascii="GHEA Grapalat" w:hAnsi="GHEA Grapalat"/>
                <w:sz w:val="22"/>
                <w:szCs w:val="22"/>
                <w:lang w:val="en-US"/>
              </w:rPr>
              <w:t>8</w:t>
            </w:r>
            <w:r>
              <w:rPr>
                <w:rFonts w:ascii="GHEA Grapalat" w:hAnsi="GHEA Grapalat"/>
                <w:sz w:val="22"/>
                <w:szCs w:val="22"/>
                <w:lang w:val="en-US"/>
              </w:rPr>
              <w:t>0</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25</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25</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rPr>
              <w:t>6</w:t>
            </w:r>
            <w:r w:rsidRPr="00BB26A9">
              <w:rPr>
                <w:rFonts w:ascii="Sylfaen" w:hAnsi="Sylfaen"/>
                <w:sz w:val="18"/>
                <w:szCs w:val="18"/>
                <w:lang w:val="en-US"/>
              </w:rPr>
              <w:t>1</w:t>
            </w:r>
          </w:p>
        </w:tc>
        <w:tc>
          <w:tcPr>
            <w:tcW w:w="2715" w:type="dxa"/>
            <w:gridSpan w:val="2"/>
          </w:tcPr>
          <w:p w:rsidR="007D3880" w:rsidRPr="00C7188D" w:rsidRDefault="007D3880" w:rsidP="002B1527">
            <w:pPr>
              <w:jc w:val="center"/>
              <w:rPr>
                <w:rFonts w:ascii="Sylfaen" w:hAnsi="Sylfaen"/>
                <w:i/>
                <w:sz w:val="20"/>
              </w:rPr>
            </w:pPr>
            <w:r w:rsidRPr="0044488B">
              <w:rPr>
                <w:rFonts w:ascii="Sylfaen" w:hAnsi="Sylfaen"/>
                <w:i/>
                <w:sz w:val="20"/>
              </w:rPr>
              <w:t>33651170</w:t>
            </w:r>
          </w:p>
        </w:tc>
        <w:tc>
          <w:tcPr>
            <w:tcW w:w="1559" w:type="dxa"/>
          </w:tcPr>
          <w:p w:rsidR="007D3880" w:rsidRPr="00277383"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Левофлоксацин</w:t>
            </w:r>
            <w:proofErr w:type="spellEnd"/>
            <w:r>
              <w:rPr>
                <w:rFonts w:ascii="GHEA Grapalat" w:hAnsi="GHEA Grapalat"/>
                <w:sz w:val="22"/>
                <w:szCs w:val="22"/>
                <w:lang w:val="en-US"/>
              </w:rPr>
              <w:t xml:space="preserve"> 50</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277383"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Левофлоксацин</w:t>
            </w:r>
            <w:proofErr w:type="spellEnd"/>
            <w:r>
              <w:rPr>
                <w:rFonts w:ascii="GHEA Grapalat" w:hAnsi="GHEA Grapalat"/>
                <w:sz w:val="22"/>
                <w:szCs w:val="22"/>
                <w:lang w:val="en-US"/>
              </w:rPr>
              <w:t xml:space="preserve"> 50</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20</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t>62</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33631310</w:t>
            </w:r>
          </w:p>
        </w:tc>
        <w:tc>
          <w:tcPr>
            <w:tcW w:w="1559"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Левофлоксацин</w:t>
            </w:r>
            <w:proofErr w:type="spellEnd"/>
            <w:r>
              <w:rPr>
                <w:rFonts w:ascii="GHEA Grapalat" w:hAnsi="GHEA Grapalat"/>
                <w:sz w:val="22"/>
                <w:szCs w:val="22"/>
                <w:lang w:val="en-US"/>
              </w:rPr>
              <w:t xml:space="preserve"> </w:t>
            </w:r>
            <w:r>
              <w:rPr>
                <w:rFonts w:ascii="GHEA Grapalat" w:hAnsi="GHEA Grapalat"/>
                <w:sz w:val="22"/>
                <w:szCs w:val="22"/>
                <w:lang w:val="en-US"/>
              </w:rPr>
              <w:t>10</w:t>
            </w:r>
            <w:r>
              <w:rPr>
                <w:rFonts w:ascii="GHEA Grapalat" w:hAnsi="GHEA Grapalat"/>
                <w:sz w:val="22"/>
                <w:szCs w:val="22"/>
                <w:lang w:val="en-US"/>
              </w:rPr>
              <w:t>0</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Левофлоксацин</w:t>
            </w:r>
            <w:proofErr w:type="spellEnd"/>
            <w:r>
              <w:rPr>
                <w:rFonts w:ascii="GHEA Grapalat" w:hAnsi="GHEA Grapalat"/>
                <w:sz w:val="22"/>
                <w:szCs w:val="22"/>
                <w:lang w:val="en-US"/>
              </w:rPr>
              <w:t xml:space="preserve"> </w:t>
            </w:r>
            <w:r>
              <w:rPr>
                <w:rFonts w:ascii="GHEA Grapalat" w:hAnsi="GHEA Grapalat"/>
                <w:sz w:val="22"/>
                <w:szCs w:val="22"/>
                <w:lang w:val="en-US"/>
              </w:rPr>
              <w:t>10</w:t>
            </w:r>
            <w:r>
              <w:rPr>
                <w:rFonts w:ascii="GHEA Grapalat" w:hAnsi="GHEA Grapalat"/>
                <w:sz w:val="22"/>
                <w:szCs w:val="22"/>
                <w:lang w:val="en-US"/>
              </w:rPr>
              <w:t>0</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500</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500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t>63</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33661122</w:t>
            </w:r>
          </w:p>
        </w:tc>
        <w:tc>
          <w:tcPr>
            <w:tcW w:w="1559" w:type="dxa"/>
          </w:tcPr>
          <w:p w:rsidR="007D3880" w:rsidRPr="00277383"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Тимолол</w:t>
            </w:r>
            <w:proofErr w:type="spellEnd"/>
            <w:r>
              <w:rPr>
                <w:rFonts w:ascii="GHEA Grapalat" w:hAnsi="GHEA Grapalat"/>
                <w:sz w:val="22"/>
                <w:szCs w:val="22"/>
                <w:lang w:val="en-US"/>
              </w:rPr>
              <w:t xml:space="preserve"> </w:t>
            </w:r>
            <w:proofErr w:type="spellStart"/>
            <w:r>
              <w:rPr>
                <w:rFonts w:ascii="GHEA Grapalat" w:hAnsi="GHEA Grapalat"/>
                <w:sz w:val="22"/>
                <w:szCs w:val="22"/>
                <w:lang w:val="en-US"/>
              </w:rPr>
              <w:t>бринзоламид</w:t>
            </w:r>
            <w:proofErr w:type="spellEnd"/>
            <w:r>
              <w:rPr>
                <w:rFonts w:ascii="GHEA Grapalat" w:hAnsi="GHEA Grapalat"/>
                <w:sz w:val="22"/>
                <w:szCs w:val="22"/>
                <w:lang w:val="en-US"/>
              </w:rPr>
              <w:t xml:space="preserve"> 6.8+10</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277383"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Тимолол</w:t>
            </w:r>
            <w:proofErr w:type="spellEnd"/>
            <w:r>
              <w:rPr>
                <w:rFonts w:ascii="GHEA Grapalat" w:hAnsi="GHEA Grapalat"/>
                <w:sz w:val="22"/>
                <w:szCs w:val="22"/>
                <w:lang w:val="en-US"/>
              </w:rPr>
              <w:t xml:space="preserve"> </w:t>
            </w:r>
            <w:proofErr w:type="spellStart"/>
            <w:r>
              <w:rPr>
                <w:rFonts w:ascii="GHEA Grapalat" w:hAnsi="GHEA Grapalat"/>
                <w:sz w:val="22"/>
                <w:szCs w:val="22"/>
                <w:lang w:val="en-US"/>
              </w:rPr>
              <w:t>бринзоламид</w:t>
            </w:r>
            <w:proofErr w:type="spellEnd"/>
            <w:r>
              <w:rPr>
                <w:rFonts w:ascii="GHEA Grapalat" w:hAnsi="GHEA Grapalat"/>
                <w:sz w:val="22"/>
                <w:szCs w:val="22"/>
                <w:lang w:val="en-US"/>
              </w:rPr>
              <w:t xml:space="preserve"> 6.8+10</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25</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25</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t>64</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33631210</w:t>
            </w:r>
          </w:p>
        </w:tc>
        <w:tc>
          <w:tcPr>
            <w:tcW w:w="1559" w:type="dxa"/>
          </w:tcPr>
          <w:p w:rsidR="007D3880" w:rsidRPr="00277383"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Салбутамол</w:t>
            </w:r>
            <w:proofErr w:type="spellEnd"/>
            <w:r>
              <w:rPr>
                <w:rFonts w:ascii="GHEA Grapalat" w:hAnsi="GHEA Grapalat"/>
                <w:sz w:val="22"/>
                <w:szCs w:val="22"/>
                <w:lang w:val="en-US"/>
              </w:rPr>
              <w:t xml:space="preserve"> 10</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277383"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Салбутамол</w:t>
            </w:r>
            <w:proofErr w:type="spellEnd"/>
            <w:r>
              <w:rPr>
                <w:rFonts w:ascii="GHEA Grapalat" w:hAnsi="GHEA Grapalat"/>
                <w:sz w:val="22"/>
                <w:szCs w:val="22"/>
                <w:lang w:val="en-US"/>
              </w:rPr>
              <w:t xml:space="preserve"> 10</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10</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t>65</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33661152</w:t>
            </w:r>
          </w:p>
        </w:tc>
        <w:tc>
          <w:tcPr>
            <w:tcW w:w="1559" w:type="dxa"/>
          </w:tcPr>
          <w:p w:rsidR="007D3880" w:rsidRPr="00277383"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Монтелукаст</w:t>
            </w:r>
            <w:proofErr w:type="spellEnd"/>
            <w:r>
              <w:rPr>
                <w:rFonts w:ascii="GHEA Grapalat" w:hAnsi="GHEA Grapalat"/>
                <w:sz w:val="22"/>
                <w:szCs w:val="22"/>
                <w:lang w:val="en-US"/>
              </w:rPr>
              <w:t xml:space="preserve"> 4мг</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277383"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Монтелукаст</w:t>
            </w:r>
            <w:proofErr w:type="spellEnd"/>
            <w:r>
              <w:rPr>
                <w:rFonts w:ascii="GHEA Grapalat" w:hAnsi="GHEA Grapalat"/>
                <w:sz w:val="22"/>
                <w:szCs w:val="22"/>
                <w:lang w:val="en-US"/>
              </w:rPr>
              <w:t xml:space="preserve"> 4мг</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250</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250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t>66</w:t>
            </w:r>
          </w:p>
        </w:tc>
        <w:tc>
          <w:tcPr>
            <w:tcW w:w="2715" w:type="dxa"/>
            <w:gridSpan w:val="2"/>
          </w:tcPr>
          <w:p w:rsidR="007D3880" w:rsidRPr="00C7188D" w:rsidRDefault="007D3880" w:rsidP="002B1527">
            <w:pPr>
              <w:jc w:val="center"/>
              <w:rPr>
                <w:rFonts w:ascii="Sylfaen" w:hAnsi="Sylfaen"/>
                <w:i/>
                <w:sz w:val="20"/>
              </w:rPr>
            </w:pPr>
            <w:r w:rsidRPr="00545667">
              <w:rPr>
                <w:rFonts w:ascii="Sylfaen" w:hAnsi="Sylfaen"/>
                <w:i/>
                <w:sz w:val="20"/>
              </w:rPr>
              <w:t>33691186</w:t>
            </w:r>
          </w:p>
        </w:tc>
        <w:tc>
          <w:tcPr>
            <w:tcW w:w="1559"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Монтелукаст</w:t>
            </w:r>
            <w:proofErr w:type="spellEnd"/>
            <w:r>
              <w:rPr>
                <w:rFonts w:ascii="GHEA Grapalat" w:hAnsi="GHEA Grapalat"/>
                <w:sz w:val="22"/>
                <w:szCs w:val="22"/>
                <w:lang w:val="en-US"/>
              </w:rPr>
              <w:t xml:space="preserve"> </w:t>
            </w:r>
            <w:r>
              <w:rPr>
                <w:rFonts w:ascii="GHEA Grapalat" w:hAnsi="GHEA Grapalat"/>
                <w:sz w:val="22"/>
                <w:szCs w:val="22"/>
                <w:lang w:val="en-US"/>
              </w:rPr>
              <w:t>5</w:t>
            </w:r>
            <w:r>
              <w:rPr>
                <w:rFonts w:ascii="GHEA Grapalat" w:hAnsi="GHEA Grapalat"/>
                <w:sz w:val="22"/>
                <w:szCs w:val="22"/>
                <w:lang w:val="en-US"/>
              </w:rPr>
              <w:t>мг</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Монтелукаст</w:t>
            </w:r>
            <w:proofErr w:type="spellEnd"/>
            <w:r>
              <w:rPr>
                <w:rFonts w:ascii="GHEA Grapalat" w:hAnsi="GHEA Grapalat"/>
                <w:sz w:val="22"/>
                <w:szCs w:val="22"/>
                <w:lang w:val="en-US"/>
              </w:rPr>
              <w:t xml:space="preserve"> </w:t>
            </w:r>
            <w:r>
              <w:rPr>
                <w:rFonts w:ascii="GHEA Grapalat" w:hAnsi="GHEA Grapalat"/>
                <w:sz w:val="22"/>
                <w:szCs w:val="22"/>
                <w:lang w:val="en-US"/>
              </w:rPr>
              <w:t>5</w:t>
            </w:r>
            <w:r>
              <w:rPr>
                <w:rFonts w:ascii="GHEA Grapalat" w:hAnsi="GHEA Grapalat"/>
                <w:sz w:val="22"/>
                <w:szCs w:val="22"/>
                <w:lang w:val="en-US"/>
              </w:rPr>
              <w:t>мг</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100</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100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t>67</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33621730</w:t>
            </w:r>
          </w:p>
        </w:tc>
        <w:tc>
          <w:tcPr>
            <w:tcW w:w="1559"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Монтелукаст</w:t>
            </w:r>
            <w:proofErr w:type="spellEnd"/>
            <w:r>
              <w:rPr>
                <w:rFonts w:ascii="GHEA Grapalat" w:hAnsi="GHEA Grapalat"/>
                <w:sz w:val="22"/>
                <w:szCs w:val="22"/>
                <w:lang w:val="en-US"/>
              </w:rPr>
              <w:t xml:space="preserve"> </w:t>
            </w:r>
            <w:r>
              <w:rPr>
                <w:rFonts w:ascii="GHEA Grapalat" w:hAnsi="GHEA Grapalat"/>
                <w:sz w:val="22"/>
                <w:szCs w:val="22"/>
                <w:lang w:val="en-US"/>
              </w:rPr>
              <w:lastRenderedPageBreak/>
              <w:t>10</w:t>
            </w:r>
            <w:r>
              <w:rPr>
                <w:rFonts w:ascii="GHEA Grapalat" w:hAnsi="GHEA Grapalat"/>
                <w:sz w:val="22"/>
                <w:szCs w:val="22"/>
                <w:lang w:val="en-US"/>
              </w:rPr>
              <w:t>мг</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9244FA"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rPr>
            </w:pPr>
            <w:proofErr w:type="spellStart"/>
            <w:r>
              <w:rPr>
                <w:rFonts w:ascii="GHEA Grapalat" w:hAnsi="GHEA Grapalat"/>
                <w:sz w:val="22"/>
                <w:szCs w:val="22"/>
                <w:lang w:val="en-US"/>
              </w:rPr>
              <w:t>Монтелукаст</w:t>
            </w:r>
            <w:proofErr w:type="spellEnd"/>
            <w:r>
              <w:rPr>
                <w:rFonts w:ascii="GHEA Grapalat" w:hAnsi="GHEA Grapalat"/>
                <w:sz w:val="22"/>
                <w:szCs w:val="22"/>
                <w:lang w:val="en-US"/>
              </w:rPr>
              <w:t xml:space="preserve"> </w:t>
            </w:r>
            <w:r>
              <w:rPr>
                <w:rFonts w:ascii="GHEA Grapalat" w:hAnsi="GHEA Grapalat"/>
                <w:sz w:val="22"/>
                <w:szCs w:val="22"/>
                <w:lang w:val="en-US"/>
              </w:rPr>
              <w:lastRenderedPageBreak/>
              <w:t>10</w:t>
            </w:r>
            <w:r>
              <w:rPr>
                <w:rFonts w:ascii="GHEA Grapalat" w:hAnsi="GHEA Grapalat"/>
                <w:sz w:val="22"/>
                <w:szCs w:val="22"/>
                <w:lang w:val="en-US"/>
              </w:rPr>
              <w:t>мг</w:t>
            </w:r>
          </w:p>
        </w:tc>
        <w:tc>
          <w:tcPr>
            <w:tcW w:w="1085" w:type="dxa"/>
          </w:tcPr>
          <w:p w:rsidR="007D3880" w:rsidRDefault="007D3880" w:rsidP="002B1527">
            <w:r w:rsidRPr="003055EE">
              <w:rPr>
                <w:rFonts w:ascii="GHEA Grapalat" w:hAnsi="GHEA Grapalat"/>
                <w:sz w:val="14"/>
                <w:szCs w:val="16"/>
              </w:rPr>
              <w:lastRenderedPageBreak/>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200</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200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lastRenderedPageBreak/>
              <w:t>68</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33661122</w:t>
            </w:r>
          </w:p>
        </w:tc>
        <w:tc>
          <w:tcPr>
            <w:tcW w:w="1559" w:type="dxa"/>
          </w:tcPr>
          <w:p w:rsidR="007D3880" w:rsidRPr="00277383"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Калци</w:t>
            </w:r>
            <w:proofErr w:type="spellEnd"/>
            <w:r>
              <w:rPr>
                <w:rFonts w:ascii="GHEA Grapalat" w:hAnsi="GHEA Grapalat"/>
                <w:sz w:val="22"/>
                <w:szCs w:val="22"/>
                <w:lang w:val="en-US"/>
              </w:rPr>
              <w:t xml:space="preserve"> 1000мг</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277383"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Калци</w:t>
            </w:r>
            <w:proofErr w:type="spellEnd"/>
            <w:r>
              <w:rPr>
                <w:rFonts w:ascii="GHEA Grapalat" w:hAnsi="GHEA Grapalat"/>
                <w:sz w:val="22"/>
                <w:szCs w:val="22"/>
                <w:lang w:val="en-US"/>
              </w:rPr>
              <w:t xml:space="preserve"> 1000мг</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20</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20</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jc w:val="center"/>
        </w:trPr>
        <w:tc>
          <w:tcPr>
            <w:tcW w:w="1242" w:type="dxa"/>
            <w:gridSpan w:val="2"/>
            <w:vAlign w:val="center"/>
          </w:tcPr>
          <w:p w:rsidR="007D3880" w:rsidRPr="00BB26A9" w:rsidRDefault="007D3880" w:rsidP="002B1527">
            <w:pPr>
              <w:jc w:val="center"/>
              <w:rPr>
                <w:rFonts w:ascii="Sylfaen" w:hAnsi="Sylfaen"/>
                <w:sz w:val="18"/>
                <w:szCs w:val="18"/>
                <w:lang w:val="en-US"/>
              </w:rPr>
            </w:pPr>
            <w:r w:rsidRPr="00BB26A9">
              <w:rPr>
                <w:rFonts w:ascii="Sylfaen" w:hAnsi="Sylfaen"/>
                <w:sz w:val="18"/>
                <w:szCs w:val="18"/>
                <w:lang w:val="en-US"/>
              </w:rPr>
              <w:t>69</w:t>
            </w:r>
          </w:p>
        </w:tc>
        <w:tc>
          <w:tcPr>
            <w:tcW w:w="2715" w:type="dxa"/>
            <w:gridSpan w:val="2"/>
            <w:vAlign w:val="bottom"/>
          </w:tcPr>
          <w:p w:rsidR="007D3880" w:rsidRPr="00C7188D" w:rsidRDefault="007D3880" w:rsidP="002B1527">
            <w:pPr>
              <w:jc w:val="center"/>
              <w:rPr>
                <w:rFonts w:ascii="Sylfaen" w:hAnsi="Sylfaen" w:cs="Calibri"/>
                <w:i/>
                <w:sz w:val="18"/>
                <w:szCs w:val="18"/>
              </w:rPr>
            </w:pPr>
            <w:r w:rsidRPr="00C7188D">
              <w:rPr>
                <w:rFonts w:ascii="Sylfaen" w:hAnsi="Sylfaen" w:cs="Calibri"/>
                <w:i/>
                <w:sz w:val="18"/>
                <w:szCs w:val="18"/>
              </w:rPr>
              <w:t>33651150</w:t>
            </w:r>
          </w:p>
        </w:tc>
        <w:tc>
          <w:tcPr>
            <w:tcW w:w="1559" w:type="dxa"/>
          </w:tcPr>
          <w:p w:rsidR="007D3880" w:rsidRPr="001309E4"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Холекалциферол</w:t>
            </w:r>
            <w:proofErr w:type="spellEnd"/>
            <w:r>
              <w:rPr>
                <w:rFonts w:ascii="GHEA Grapalat" w:hAnsi="GHEA Grapalat"/>
                <w:sz w:val="22"/>
                <w:szCs w:val="22"/>
                <w:lang w:val="en-US"/>
              </w:rPr>
              <w:t xml:space="preserve"> 10г  </w:t>
            </w:r>
          </w:p>
        </w:tc>
        <w:tc>
          <w:tcPr>
            <w:tcW w:w="1925" w:type="dxa"/>
          </w:tcPr>
          <w:p w:rsidR="007D3880" w:rsidRPr="00487535" w:rsidRDefault="007D3880" w:rsidP="002B1527">
            <w:pPr>
              <w:widowControl w:val="0"/>
              <w:spacing w:after="120"/>
              <w:jc w:val="center"/>
              <w:rPr>
                <w:rFonts w:ascii="GHEA Grapalat" w:hAnsi="GHEA Grapalat"/>
                <w:sz w:val="14"/>
                <w:szCs w:val="16"/>
              </w:rPr>
            </w:pPr>
          </w:p>
        </w:tc>
        <w:tc>
          <w:tcPr>
            <w:tcW w:w="1467" w:type="dxa"/>
          </w:tcPr>
          <w:p w:rsidR="007D3880" w:rsidRPr="001309E4" w:rsidRDefault="007D3880" w:rsidP="00DD3FEE">
            <w:pPr>
              <w:pStyle w:val="23"/>
              <w:widowControl w:val="0"/>
              <w:autoSpaceDE w:val="0"/>
              <w:autoSpaceDN w:val="0"/>
              <w:adjustRightInd w:val="0"/>
              <w:spacing w:after="120" w:line="240" w:lineRule="auto"/>
              <w:ind w:firstLine="0"/>
              <w:jc w:val="left"/>
              <w:rPr>
                <w:rFonts w:ascii="GHEA Grapalat" w:hAnsi="GHEA Grapalat"/>
                <w:sz w:val="22"/>
                <w:szCs w:val="22"/>
                <w:lang w:val="en-US"/>
              </w:rPr>
            </w:pPr>
            <w:proofErr w:type="spellStart"/>
            <w:r>
              <w:rPr>
                <w:rFonts w:ascii="GHEA Grapalat" w:hAnsi="GHEA Grapalat"/>
                <w:sz w:val="22"/>
                <w:szCs w:val="22"/>
                <w:lang w:val="en-US"/>
              </w:rPr>
              <w:t>Холекалциферол</w:t>
            </w:r>
            <w:proofErr w:type="spellEnd"/>
            <w:r>
              <w:rPr>
                <w:rFonts w:ascii="GHEA Grapalat" w:hAnsi="GHEA Grapalat"/>
                <w:sz w:val="22"/>
                <w:szCs w:val="22"/>
                <w:lang w:val="en-US"/>
              </w:rPr>
              <w:t xml:space="preserve"> 10г  </w:t>
            </w:r>
          </w:p>
        </w:tc>
        <w:tc>
          <w:tcPr>
            <w:tcW w:w="1085" w:type="dxa"/>
          </w:tcPr>
          <w:p w:rsidR="007D3880" w:rsidRDefault="007D3880" w:rsidP="002B1527">
            <w:r w:rsidRPr="003055EE">
              <w:rPr>
                <w:rFonts w:ascii="GHEA Grapalat" w:hAnsi="GHEA Grapalat"/>
                <w:sz w:val="14"/>
                <w:szCs w:val="16"/>
              </w:rPr>
              <w:t>штук</w:t>
            </w:r>
          </w:p>
        </w:tc>
        <w:tc>
          <w:tcPr>
            <w:tcW w:w="1559" w:type="dxa"/>
          </w:tcPr>
          <w:p w:rsidR="007D3880" w:rsidRPr="00487535" w:rsidRDefault="007D3880" w:rsidP="002B1527">
            <w:pPr>
              <w:widowControl w:val="0"/>
              <w:spacing w:after="120"/>
              <w:jc w:val="center"/>
              <w:rPr>
                <w:rFonts w:ascii="GHEA Grapalat" w:hAnsi="GHEA Grapalat"/>
                <w:sz w:val="14"/>
                <w:szCs w:val="16"/>
              </w:rPr>
            </w:pPr>
          </w:p>
        </w:tc>
        <w:tc>
          <w:tcPr>
            <w:tcW w:w="1984" w:type="dxa"/>
            <w:gridSpan w:val="2"/>
          </w:tcPr>
          <w:p w:rsidR="007D3880" w:rsidRPr="00487535" w:rsidRDefault="007D3880" w:rsidP="002B1527">
            <w:pPr>
              <w:widowControl w:val="0"/>
              <w:spacing w:after="120"/>
              <w:jc w:val="center"/>
              <w:rPr>
                <w:rFonts w:ascii="GHEA Grapalat" w:hAnsi="GHEA Grapalat"/>
                <w:sz w:val="14"/>
                <w:szCs w:val="16"/>
              </w:rPr>
            </w:pPr>
          </w:p>
        </w:tc>
        <w:tc>
          <w:tcPr>
            <w:tcW w:w="709"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7</w:t>
            </w:r>
          </w:p>
        </w:tc>
        <w:tc>
          <w:tcPr>
            <w:tcW w:w="1158" w:type="dxa"/>
          </w:tcPr>
          <w:p w:rsidR="007D3880" w:rsidRPr="00487535" w:rsidRDefault="007D3880" w:rsidP="002B1527">
            <w:pPr>
              <w:widowControl w:val="0"/>
              <w:spacing w:after="120"/>
              <w:jc w:val="center"/>
              <w:rPr>
                <w:rFonts w:ascii="GHEA Grapalat" w:hAnsi="GHEA Grapalat"/>
                <w:sz w:val="14"/>
                <w:szCs w:val="16"/>
              </w:rPr>
            </w:pPr>
          </w:p>
        </w:tc>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7</w:t>
            </w:r>
          </w:p>
        </w:tc>
        <w:tc>
          <w:tcPr>
            <w:tcW w:w="947" w:type="dxa"/>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gridAfter w:val="12"/>
          <w:wAfter w:w="15403" w:type="dxa"/>
          <w:jc w:val="center"/>
        </w:trPr>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100</w:t>
            </w:r>
          </w:p>
        </w:tc>
        <w:tc>
          <w:tcPr>
            <w:tcW w:w="947" w:type="dxa"/>
            <w:gridSpan w:val="2"/>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gridAfter w:val="12"/>
          <w:wAfter w:w="15403" w:type="dxa"/>
          <w:jc w:val="center"/>
        </w:trPr>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200</w:t>
            </w:r>
          </w:p>
        </w:tc>
        <w:tc>
          <w:tcPr>
            <w:tcW w:w="947" w:type="dxa"/>
            <w:gridSpan w:val="2"/>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gridAfter w:val="12"/>
          <w:wAfter w:w="15403" w:type="dxa"/>
          <w:jc w:val="center"/>
        </w:trPr>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150</w:t>
            </w:r>
          </w:p>
        </w:tc>
        <w:tc>
          <w:tcPr>
            <w:tcW w:w="947" w:type="dxa"/>
            <w:gridSpan w:val="2"/>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gridAfter w:val="12"/>
          <w:wAfter w:w="15403" w:type="dxa"/>
          <w:jc w:val="center"/>
        </w:trPr>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15</w:t>
            </w:r>
          </w:p>
        </w:tc>
        <w:tc>
          <w:tcPr>
            <w:tcW w:w="947" w:type="dxa"/>
            <w:gridSpan w:val="2"/>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gridAfter w:val="12"/>
          <w:wAfter w:w="15403" w:type="dxa"/>
          <w:jc w:val="center"/>
        </w:trPr>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1400</w:t>
            </w:r>
          </w:p>
        </w:tc>
        <w:tc>
          <w:tcPr>
            <w:tcW w:w="947" w:type="dxa"/>
            <w:gridSpan w:val="2"/>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gridAfter w:val="12"/>
          <w:wAfter w:w="15403" w:type="dxa"/>
          <w:jc w:val="center"/>
        </w:trPr>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3000</w:t>
            </w:r>
          </w:p>
        </w:tc>
        <w:tc>
          <w:tcPr>
            <w:tcW w:w="947" w:type="dxa"/>
            <w:gridSpan w:val="2"/>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gridAfter w:val="12"/>
          <w:wAfter w:w="15403" w:type="dxa"/>
          <w:jc w:val="center"/>
        </w:trPr>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1000</w:t>
            </w:r>
          </w:p>
        </w:tc>
        <w:tc>
          <w:tcPr>
            <w:tcW w:w="947" w:type="dxa"/>
            <w:gridSpan w:val="2"/>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gridAfter w:val="12"/>
          <w:wAfter w:w="15403" w:type="dxa"/>
          <w:jc w:val="center"/>
        </w:trPr>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1000</w:t>
            </w:r>
          </w:p>
        </w:tc>
        <w:tc>
          <w:tcPr>
            <w:tcW w:w="947" w:type="dxa"/>
            <w:gridSpan w:val="2"/>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gridAfter w:val="12"/>
          <w:wAfter w:w="15403" w:type="dxa"/>
          <w:jc w:val="center"/>
        </w:trPr>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100</w:t>
            </w:r>
          </w:p>
        </w:tc>
        <w:tc>
          <w:tcPr>
            <w:tcW w:w="947" w:type="dxa"/>
            <w:gridSpan w:val="2"/>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gridAfter w:val="12"/>
          <w:wAfter w:w="15403" w:type="dxa"/>
          <w:jc w:val="center"/>
        </w:trPr>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100</w:t>
            </w:r>
          </w:p>
        </w:tc>
        <w:tc>
          <w:tcPr>
            <w:tcW w:w="947" w:type="dxa"/>
            <w:gridSpan w:val="2"/>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gridAfter w:val="12"/>
          <w:wAfter w:w="15403" w:type="dxa"/>
          <w:jc w:val="center"/>
        </w:trPr>
        <w:tc>
          <w:tcPr>
            <w:tcW w:w="947" w:type="dxa"/>
            <w:vAlign w:val="center"/>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500</w:t>
            </w:r>
          </w:p>
        </w:tc>
        <w:tc>
          <w:tcPr>
            <w:tcW w:w="947" w:type="dxa"/>
            <w:gridSpan w:val="2"/>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gridAfter w:val="12"/>
          <w:wAfter w:w="15403" w:type="dxa"/>
          <w:jc w:val="center"/>
        </w:trPr>
        <w:tc>
          <w:tcPr>
            <w:tcW w:w="947" w:type="dxa"/>
            <w:vAlign w:val="center"/>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10</w:t>
            </w:r>
          </w:p>
        </w:tc>
        <w:tc>
          <w:tcPr>
            <w:tcW w:w="947" w:type="dxa"/>
            <w:gridSpan w:val="2"/>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gridAfter w:val="12"/>
          <w:wAfter w:w="15403" w:type="dxa"/>
          <w:jc w:val="center"/>
        </w:trPr>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50</w:t>
            </w:r>
          </w:p>
        </w:tc>
        <w:tc>
          <w:tcPr>
            <w:tcW w:w="947" w:type="dxa"/>
            <w:gridSpan w:val="2"/>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gridAfter w:val="12"/>
          <w:wAfter w:w="15403" w:type="dxa"/>
          <w:jc w:val="center"/>
        </w:trPr>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1150</w:t>
            </w:r>
          </w:p>
        </w:tc>
        <w:tc>
          <w:tcPr>
            <w:tcW w:w="947" w:type="dxa"/>
            <w:gridSpan w:val="2"/>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gridAfter w:val="12"/>
          <w:wAfter w:w="15403" w:type="dxa"/>
          <w:jc w:val="center"/>
        </w:trPr>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15</w:t>
            </w:r>
          </w:p>
        </w:tc>
        <w:tc>
          <w:tcPr>
            <w:tcW w:w="947" w:type="dxa"/>
            <w:gridSpan w:val="2"/>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gridAfter w:val="12"/>
          <w:wAfter w:w="15403" w:type="dxa"/>
          <w:jc w:val="center"/>
        </w:trPr>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2800</w:t>
            </w:r>
          </w:p>
        </w:tc>
        <w:tc>
          <w:tcPr>
            <w:tcW w:w="947" w:type="dxa"/>
            <w:gridSpan w:val="2"/>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gridAfter w:val="12"/>
          <w:wAfter w:w="15403" w:type="dxa"/>
          <w:jc w:val="center"/>
        </w:trPr>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200</w:t>
            </w:r>
          </w:p>
        </w:tc>
        <w:tc>
          <w:tcPr>
            <w:tcW w:w="947" w:type="dxa"/>
            <w:gridSpan w:val="2"/>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gridAfter w:val="12"/>
          <w:wAfter w:w="15403" w:type="dxa"/>
          <w:jc w:val="center"/>
        </w:trPr>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400</w:t>
            </w:r>
          </w:p>
        </w:tc>
        <w:tc>
          <w:tcPr>
            <w:tcW w:w="947" w:type="dxa"/>
            <w:gridSpan w:val="2"/>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gridAfter w:val="12"/>
          <w:wAfter w:w="15403" w:type="dxa"/>
          <w:jc w:val="center"/>
        </w:trPr>
        <w:tc>
          <w:tcPr>
            <w:tcW w:w="947" w:type="dxa"/>
            <w:vAlign w:val="bottom"/>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1000</w:t>
            </w:r>
          </w:p>
        </w:tc>
        <w:tc>
          <w:tcPr>
            <w:tcW w:w="947" w:type="dxa"/>
            <w:gridSpan w:val="2"/>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gridAfter w:val="12"/>
          <w:wAfter w:w="15403" w:type="dxa"/>
          <w:jc w:val="center"/>
        </w:trPr>
        <w:tc>
          <w:tcPr>
            <w:tcW w:w="947" w:type="dxa"/>
            <w:vAlign w:val="center"/>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5</w:t>
            </w:r>
          </w:p>
        </w:tc>
        <w:tc>
          <w:tcPr>
            <w:tcW w:w="947" w:type="dxa"/>
            <w:gridSpan w:val="2"/>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gridAfter w:val="12"/>
          <w:wAfter w:w="15403" w:type="dxa"/>
          <w:jc w:val="center"/>
        </w:trPr>
        <w:tc>
          <w:tcPr>
            <w:tcW w:w="947" w:type="dxa"/>
            <w:vAlign w:val="center"/>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75</w:t>
            </w:r>
          </w:p>
        </w:tc>
        <w:tc>
          <w:tcPr>
            <w:tcW w:w="947" w:type="dxa"/>
            <w:gridSpan w:val="2"/>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gridAfter w:val="12"/>
          <w:wAfter w:w="15403" w:type="dxa"/>
          <w:jc w:val="center"/>
        </w:trPr>
        <w:tc>
          <w:tcPr>
            <w:tcW w:w="947" w:type="dxa"/>
            <w:vAlign w:val="center"/>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15</w:t>
            </w:r>
          </w:p>
        </w:tc>
        <w:tc>
          <w:tcPr>
            <w:tcW w:w="947" w:type="dxa"/>
            <w:gridSpan w:val="2"/>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gridAfter w:val="12"/>
          <w:wAfter w:w="15403" w:type="dxa"/>
          <w:jc w:val="center"/>
        </w:trPr>
        <w:tc>
          <w:tcPr>
            <w:tcW w:w="947" w:type="dxa"/>
            <w:vAlign w:val="center"/>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500</w:t>
            </w:r>
          </w:p>
        </w:tc>
        <w:tc>
          <w:tcPr>
            <w:tcW w:w="947" w:type="dxa"/>
            <w:gridSpan w:val="2"/>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2B1527">
        <w:trPr>
          <w:gridAfter w:val="12"/>
          <w:wAfter w:w="15403" w:type="dxa"/>
          <w:jc w:val="center"/>
        </w:trPr>
        <w:tc>
          <w:tcPr>
            <w:tcW w:w="947" w:type="dxa"/>
            <w:vAlign w:val="center"/>
          </w:tcPr>
          <w:p w:rsidR="007D3880" w:rsidRDefault="007D3880" w:rsidP="002B1527">
            <w:pPr>
              <w:jc w:val="center"/>
              <w:rPr>
                <w:rFonts w:ascii="GHEA Grapalat" w:hAnsi="GHEA Grapalat"/>
                <w:color w:val="000000"/>
                <w:sz w:val="20"/>
                <w:szCs w:val="20"/>
              </w:rPr>
            </w:pPr>
            <w:r>
              <w:rPr>
                <w:rFonts w:ascii="GHEA Grapalat" w:hAnsi="GHEA Grapalat"/>
                <w:color w:val="000000"/>
                <w:sz w:val="20"/>
                <w:szCs w:val="20"/>
              </w:rPr>
              <w:t>360</w:t>
            </w:r>
          </w:p>
        </w:tc>
        <w:tc>
          <w:tcPr>
            <w:tcW w:w="947" w:type="dxa"/>
            <w:gridSpan w:val="2"/>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3D0187">
        <w:trPr>
          <w:gridAfter w:val="12"/>
          <w:wAfter w:w="15403" w:type="dxa"/>
          <w:jc w:val="center"/>
        </w:trPr>
        <w:tc>
          <w:tcPr>
            <w:tcW w:w="947" w:type="dxa"/>
          </w:tcPr>
          <w:p w:rsidR="007D3880" w:rsidRPr="00BB26A9" w:rsidRDefault="007D3880" w:rsidP="002B1527">
            <w:r w:rsidRPr="00BB26A9">
              <w:rPr>
                <w:rFonts w:ascii="inherit" w:hAnsi="inherit"/>
                <w:sz w:val="16"/>
                <w:szCs w:val="16"/>
              </w:rPr>
              <w:t xml:space="preserve">По </w:t>
            </w:r>
            <w:r w:rsidRPr="00BB26A9">
              <w:rPr>
                <w:rFonts w:ascii="inherit" w:hAnsi="inherit"/>
                <w:sz w:val="16"/>
                <w:szCs w:val="16"/>
                <w:lang w:val="en-US"/>
              </w:rPr>
              <w:t xml:space="preserve"> </w:t>
            </w:r>
            <w:r w:rsidRPr="00BB26A9">
              <w:rPr>
                <w:rFonts w:ascii="inherit" w:hAnsi="inherit"/>
                <w:sz w:val="16"/>
                <w:szCs w:val="16"/>
              </w:rPr>
              <w:t>заказу</w:t>
            </w:r>
          </w:p>
        </w:tc>
        <w:tc>
          <w:tcPr>
            <w:tcW w:w="947" w:type="dxa"/>
            <w:gridSpan w:val="2"/>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r w:rsidR="007D3880" w:rsidRPr="00B138F3" w:rsidTr="003D0187">
        <w:trPr>
          <w:gridAfter w:val="12"/>
          <w:wAfter w:w="15403" w:type="dxa"/>
          <w:jc w:val="center"/>
        </w:trPr>
        <w:tc>
          <w:tcPr>
            <w:tcW w:w="947" w:type="dxa"/>
          </w:tcPr>
          <w:p w:rsidR="007D3880" w:rsidRPr="00BB26A9" w:rsidRDefault="007D3880" w:rsidP="002B1527">
            <w:r w:rsidRPr="00BB26A9">
              <w:rPr>
                <w:rFonts w:ascii="inherit" w:hAnsi="inherit"/>
                <w:sz w:val="16"/>
                <w:szCs w:val="16"/>
              </w:rPr>
              <w:t xml:space="preserve">По </w:t>
            </w:r>
            <w:r w:rsidRPr="00BB26A9">
              <w:rPr>
                <w:rFonts w:ascii="inherit" w:hAnsi="inherit"/>
                <w:sz w:val="16"/>
                <w:szCs w:val="16"/>
                <w:lang w:val="en-US"/>
              </w:rPr>
              <w:t xml:space="preserve"> </w:t>
            </w:r>
            <w:r w:rsidRPr="00BB26A9">
              <w:rPr>
                <w:rFonts w:ascii="inherit" w:hAnsi="inherit"/>
                <w:sz w:val="16"/>
                <w:szCs w:val="16"/>
              </w:rPr>
              <w:t>заказу</w:t>
            </w:r>
          </w:p>
        </w:tc>
        <w:tc>
          <w:tcPr>
            <w:tcW w:w="947" w:type="dxa"/>
            <w:gridSpan w:val="2"/>
          </w:tcPr>
          <w:p w:rsidR="007D3880" w:rsidRPr="00BB26A9" w:rsidRDefault="007D3880" w:rsidP="002B1527">
            <w:r w:rsidRPr="00BB26A9">
              <w:rPr>
                <w:rFonts w:ascii="GHEA Grapalat" w:hAnsi="GHEA Grapalat"/>
                <w:sz w:val="16"/>
                <w:szCs w:val="16"/>
              </w:rPr>
              <w:t>202</w:t>
            </w:r>
            <w:r>
              <w:rPr>
                <w:rFonts w:ascii="GHEA Grapalat" w:hAnsi="GHEA Grapalat"/>
                <w:sz w:val="16"/>
                <w:szCs w:val="16"/>
                <w:lang w:val="en-US"/>
              </w:rPr>
              <w:t>3</w:t>
            </w:r>
            <w:r w:rsidRPr="00BB26A9">
              <w:rPr>
                <w:rFonts w:ascii="GHEA Grapalat" w:hAnsi="GHEA Grapalat"/>
                <w:sz w:val="16"/>
                <w:szCs w:val="16"/>
              </w:rPr>
              <w:t>г</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3D0187" w:rsidRPr="00BB26A9" w:rsidRDefault="003D0187" w:rsidP="003D0187">
      <w:pPr>
        <w:pStyle w:val="HTML"/>
        <w:rPr>
          <w:rFonts w:ascii="GHEA Grapalat" w:hAnsi="GHEA Grapalat"/>
          <w:b/>
          <w:color w:val="FF0000"/>
          <w:sz w:val="22"/>
          <w:szCs w:val="22"/>
          <w:u w:val="single"/>
        </w:rPr>
      </w:pPr>
      <w:r w:rsidRPr="00BB26A9">
        <w:rPr>
          <w:rFonts w:ascii="GHEA Grapalat" w:hAnsi="GHEA Grapalat"/>
          <w:b/>
          <w:color w:val="FF0000"/>
          <w:sz w:val="22"/>
          <w:szCs w:val="22"/>
          <w:u w:val="single"/>
        </w:rPr>
        <w:t>В настоящей процедуре  имеют права участвовать только организации имеющие аптеку</w:t>
      </w:r>
      <w:r w:rsidRPr="00BB26A9">
        <w:rPr>
          <w:rFonts w:ascii="GHEA Grapalat" w:hAnsi="GHEA Grapalat"/>
          <w:b/>
          <w:color w:val="FF0000"/>
          <w:sz w:val="22"/>
          <w:szCs w:val="22"/>
          <w:u w:val="single"/>
          <w:lang w:val="hy-AM"/>
        </w:rPr>
        <w:t>,</w:t>
      </w:r>
      <w:r w:rsidRPr="00BB26A9">
        <w:rPr>
          <w:rFonts w:ascii="GHEA Grapalat" w:hAnsi="GHEA Grapalat"/>
          <w:b/>
          <w:color w:val="FF0000"/>
          <w:sz w:val="22"/>
          <w:szCs w:val="22"/>
          <w:u w:val="single"/>
        </w:rPr>
        <w:t xml:space="preserve"> </w:t>
      </w:r>
      <w:proofErr w:type="spellStart"/>
      <w:r w:rsidRPr="00BB26A9">
        <w:rPr>
          <w:rFonts w:ascii="GHEA Grapalat" w:hAnsi="GHEA Grapalat"/>
          <w:b/>
          <w:color w:val="FF0000"/>
          <w:sz w:val="22"/>
          <w:szCs w:val="22"/>
          <w:u w:val="single"/>
        </w:rPr>
        <w:t>наход</w:t>
      </w:r>
      <w:proofErr w:type="spellEnd"/>
      <w:r w:rsidRPr="00BB26A9">
        <w:rPr>
          <w:rFonts w:ascii="GHEA Grapalat" w:hAnsi="GHEA Grapalat"/>
          <w:b/>
          <w:color w:val="FF0000"/>
          <w:sz w:val="22"/>
          <w:szCs w:val="22"/>
          <w:u w:val="single"/>
          <w:lang w:val="hy-AM"/>
        </w:rPr>
        <w:t>ящ</w:t>
      </w:r>
      <w:r w:rsidRPr="00BB26A9">
        <w:rPr>
          <w:rFonts w:ascii="GHEA Grapalat" w:hAnsi="GHEA Grapalat"/>
          <w:b/>
          <w:color w:val="FF0000"/>
          <w:sz w:val="22"/>
          <w:szCs w:val="22"/>
          <w:u w:val="single"/>
        </w:rPr>
        <w:t>и</w:t>
      </w:r>
      <w:r w:rsidRPr="00BB26A9">
        <w:rPr>
          <w:rFonts w:ascii="GHEA Grapalat" w:hAnsi="GHEA Grapalat"/>
          <w:b/>
          <w:color w:val="FF0000"/>
          <w:sz w:val="22"/>
          <w:szCs w:val="22"/>
          <w:u w:val="single"/>
          <w:lang w:val="hy-AM"/>
        </w:rPr>
        <w:t>йся</w:t>
      </w:r>
      <w:r w:rsidRPr="00BB26A9">
        <w:rPr>
          <w:rFonts w:ascii="GHEA Grapalat" w:hAnsi="GHEA Grapalat"/>
          <w:b/>
          <w:color w:val="FF0000"/>
          <w:sz w:val="22"/>
          <w:szCs w:val="22"/>
          <w:u w:val="single"/>
        </w:rPr>
        <w:t xml:space="preserve"> в радиусе </w:t>
      </w:r>
      <w:r w:rsidRPr="00BB26A9">
        <w:rPr>
          <w:rFonts w:ascii="GHEA Grapalat" w:hAnsi="GHEA Grapalat"/>
          <w:b/>
          <w:color w:val="FF0000"/>
          <w:sz w:val="22"/>
          <w:szCs w:val="22"/>
          <w:highlight w:val="yellow"/>
          <w:u w:val="single"/>
          <w:lang w:val="hy-AM"/>
        </w:rPr>
        <w:t xml:space="preserve">до </w:t>
      </w:r>
      <w:r w:rsidR="007D3880" w:rsidRPr="007D3880">
        <w:rPr>
          <w:rFonts w:ascii="GHEA Grapalat" w:hAnsi="GHEA Grapalat"/>
          <w:b/>
          <w:color w:val="FF0000"/>
          <w:sz w:val="22"/>
          <w:szCs w:val="22"/>
          <w:highlight w:val="yellow"/>
          <w:u w:val="single"/>
        </w:rPr>
        <w:t>10</w:t>
      </w:r>
      <w:r w:rsidRPr="00BB26A9">
        <w:rPr>
          <w:rFonts w:ascii="GHEA Grapalat" w:hAnsi="GHEA Grapalat"/>
          <w:b/>
          <w:color w:val="FF0000"/>
          <w:sz w:val="22"/>
          <w:szCs w:val="22"/>
          <w:highlight w:val="yellow"/>
          <w:u w:val="single"/>
        </w:rPr>
        <w:t xml:space="preserve"> км от</w:t>
      </w:r>
      <w:r w:rsidRPr="00BB26A9">
        <w:rPr>
          <w:rFonts w:ascii="GHEA Grapalat" w:hAnsi="GHEA Grapalat"/>
          <w:b/>
          <w:color w:val="FF0000"/>
          <w:sz w:val="22"/>
          <w:szCs w:val="22"/>
          <w:u w:val="single"/>
        </w:rPr>
        <w:t xml:space="preserve"> </w:t>
      </w:r>
      <w:r w:rsidR="007D3880" w:rsidRPr="007D3880">
        <w:rPr>
          <w:rFonts w:ascii="Sylfaen" w:hAnsi="Sylfaen"/>
          <w:color w:val="222222"/>
          <w:sz w:val="24"/>
          <w:szCs w:val="24"/>
        </w:rPr>
        <w:t xml:space="preserve">СИС </w:t>
      </w:r>
      <w:r w:rsidR="00E96F20">
        <w:rPr>
          <w:rFonts w:ascii="Sylfaen" w:hAnsi="Sylfaen"/>
          <w:color w:val="222222"/>
          <w:sz w:val="24"/>
          <w:szCs w:val="24"/>
        </w:rPr>
        <w:t xml:space="preserve"> МА</w:t>
      </w:r>
      <w:r w:rsidR="00E96F20" w:rsidRPr="00BB26A9">
        <w:rPr>
          <w:rFonts w:ascii="GHEA Grapalat" w:hAnsi="GHEA Grapalat"/>
          <w:b/>
          <w:color w:val="FF0000"/>
          <w:sz w:val="22"/>
          <w:szCs w:val="22"/>
          <w:u w:val="single"/>
        </w:rPr>
        <w:t xml:space="preserve"> </w:t>
      </w:r>
      <w:r w:rsidRPr="00BB26A9">
        <w:rPr>
          <w:rFonts w:ascii="GHEA Grapalat" w:hAnsi="GHEA Grapalat"/>
          <w:b/>
          <w:color w:val="FF0000"/>
          <w:sz w:val="22"/>
          <w:szCs w:val="22"/>
          <w:u w:val="single"/>
          <w:lang w:val="hy-AM"/>
        </w:rPr>
        <w:t xml:space="preserve"> </w:t>
      </w:r>
      <w:r w:rsidRPr="00BB26A9">
        <w:rPr>
          <w:rFonts w:ascii="GHEA Grapalat" w:hAnsi="GHEA Grapalat"/>
          <w:b/>
          <w:color w:val="FF0000"/>
          <w:sz w:val="22"/>
          <w:szCs w:val="22"/>
          <w:u w:val="single"/>
        </w:rPr>
        <w:t xml:space="preserve">или </w:t>
      </w:r>
      <w:r w:rsidRPr="00BB26A9">
        <w:rPr>
          <w:rFonts w:ascii="GHEA Grapalat" w:hAnsi="GHEA Grapalat"/>
          <w:b/>
          <w:color w:val="FF0000"/>
          <w:sz w:val="22"/>
          <w:szCs w:val="22"/>
          <w:u w:val="single"/>
          <w:lang w:val="hy-AM"/>
        </w:rPr>
        <w:t xml:space="preserve">же организации, </w:t>
      </w:r>
      <w:r w:rsidRPr="00BB26A9">
        <w:rPr>
          <w:rFonts w:ascii="GHEA Grapalat" w:hAnsi="GHEA Grapalat"/>
          <w:b/>
          <w:color w:val="FF0000"/>
          <w:sz w:val="22"/>
          <w:szCs w:val="22"/>
          <w:u w:val="single"/>
        </w:rPr>
        <w:t xml:space="preserve">имеющие договор о совместной деятельности  с </w:t>
      </w:r>
      <w:r w:rsidRPr="00BB26A9">
        <w:rPr>
          <w:rFonts w:ascii="GHEA Grapalat" w:hAnsi="GHEA Grapalat"/>
          <w:b/>
          <w:color w:val="FF0000"/>
          <w:sz w:val="22"/>
          <w:szCs w:val="22"/>
          <w:u w:val="single"/>
          <w:lang w:val="hy-AM"/>
        </w:rPr>
        <w:t>такими предприят</w:t>
      </w:r>
      <w:proofErr w:type="spellStart"/>
      <w:r w:rsidRPr="00BB26A9">
        <w:rPr>
          <w:rFonts w:ascii="GHEA Grapalat" w:hAnsi="GHEA Grapalat"/>
          <w:b/>
          <w:color w:val="FF0000"/>
          <w:sz w:val="22"/>
          <w:szCs w:val="22"/>
          <w:u w:val="single"/>
        </w:rPr>
        <w:t>иями</w:t>
      </w:r>
      <w:proofErr w:type="spellEnd"/>
      <w:r w:rsidRPr="00BB26A9">
        <w:rPr>
          <w:rFonts w:ascii="GHEA Grapalat" w:hAnsi="GHEA Grapalat"/>
          <w:b/>
          <w:color w:val="FF0000"/>
          <w:sz w:val="22"/>
          <w:szCs w:val="22"/>
          <w:u w:val="single"/>
        </w:rPr>
        <w:t>.</w:t>
      </w:r>
      <w:r w:rsidRPr="00BB26A9">
        <w:rPr>
          <w:rStyle w:val="tlid-translation"/>
          <w:rFonts w:ascii="GHEA Grapalat" w:hAnsi="GHEA Grapalat"/>
          <w:sz w:val="24"/>
          <w:szCs w:val="24"/>
        </w:rPr>
        <w:t xml:space="preserve"> Приказ</w:t>
      </w:r>
      <w:r w:rsidRPr="00BB26A9">
        <w:rPr>
          <w:rStyle w:val="tlid-translation"/>
          <w:rFonts w:ascii="GHEA Grapalat" w:hAnsi="GHEA Grapalat" w:cs="Baltica"/>
          <w:sz w:val="24"/>
          <w:szCs w:val="24"/>
        </w:rPr>
        <w:t xml:space="preserve"> </w:t>
      </w:r>
      <w:r w:rsidRPr="00BB26A9">
        <w:rPr>
          <w:rStyle w:val="tlid-translation"/>
          <w:rFonts w:ascii="GHEA Grapalat" w:hAnsi="GHEA Grapalat"/>
          <w:sz w:val="24"/>
          <w:szCs w:val="24"/>
        </w:rPr>
        <w:t>Министерства</w:t>
      </w:r>
      <w:r w:rsidRPr="00BB26A9">
        <w:rPr>
          <w:rStyle w:val="tlid-translation"/>
          <w:rFonts w:ascii="GHEA Grapalat" w:hAnsi="GHEA Grapalat" w:cs="Baltica"/>
          <w:sz w:val="24"/>
          <w:szCs w:val="24"/>
        </w:rPr>
        <w:t xml:space="preserve"> </w:t>
      </w:r>
      <w:r w:rsidRPr="00BB26A9">
        <w:rPr>
          <w:rStyle w:val="tlid-translation"/>
          <w:rFonts w:ascii="GHEA Grapalat" w:hAnsi="GHEA Grapalat"/>
          <w:sz w:val="24"/>
          <w:szCs w:val="24"/>
        </w:rPr>
        <w:t>юстиции</w:t>
      </w:r>
      <w:r w:rsidRPr="00BB26A9">
        <w:rPr>
          <w:rStyle w:val="tlid-translation"/>
          <w:rFonts w:ascii="GHEA Grapalat" w:hAnsi="GHEA Grapalat" w:cs="Baltica"/>
          <w:sz w:val="24"/>
          <w:szCs w:val="24"/>
        </w:rPr>
        <w:t xml:space="preserve"> </w:t>
      </w:r>
      <w:r w:rsidRPr="00BB26A9">
        <w:rPr>
          <w:rStyle w:val="tlid-translation"/>
          <w:rFonts w:ascii="GHEA Grapalat" w:hAnsi="GHEA Grapalat"/>
          <w:sz w:val="24"/>
          <w:szCs w:val="24"/>
        </w:rPr>
        <w:t>РА</w:t>
      </w:r>
      <w:r w:rsidRPr="00BB26A9">
        <w:rPr>
          <w:rStyle w:val="tlid-translation"/>
          <w:rFonts w:ascii="GHEA Grapalat" w:hAnsi="GHEA Grapalat" w:cs="Baltica"/>
          <w:sz w:val="24"/>
          <w:szCs w:val="24"/>
        </w:rPr>
        <w:t xml:space="preserve"> N74 4.7</w:t>
      </w:r>
    </w:p>
    <w:p w:rsidR="003D0187" w:rsidRPr="00BB26A9" w:rsidRDefault="003D0187" w:rsidP="003D018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cs="Sylfaen"/>
          <w:color w:val="000000"/>
          <w:sz w:val="20"/>
          <w:szCs w:val="20"/>
          <w:lang w:eastAsia="en-US"/>
        </w:rPr>
      </w:pPr>
      <w:r w:rsidRPr="00BB26A9">
        <w:rPr>
          <w:rFonts w:ascii="Sylfaen" w:hAnsi="Sylfaen" w:cs="Sylfaen"/>
          <w:color w:val="000000"/>
          <w:sz w:val="20"/>
          <w:szCs w:val="20"/>
          <w:lang w:eastAsia="en-US"/>
        </w:rPr>
        <w:t xml:space="preserve">Срок годности товара на момент доставки должен быть </w:t>
      </w:r>
      <w:proofErr w:type="spellStart"/>
      <w:r w:rsidRPr="00BB26A9">
        <w:rPr>
          <w:rFonts w:ascii="Sylfaen" w:hAnsi="Sylfaen" w:cs="Sylfaen"/>
          <w:color w:val="000000"/>
          <w:sz w:val="20"/>
          <w:szCs w:val="20"/>
          <w:lang w:eastAsia="en-US"/>
        </w:rPr>
        <w:t>следующи</w:t>
      </w:r>
      <w:proofErr w:type="spellEnd"/>
      <w:r w:rsidRPr="00BB26A9">
        <w:rPr>
          <w:rFonts w:ascii="GHEA Grapalat" w:hAnsi="GHEA Grapalat" w:cs="Calibri"/>
          <w:color w:val="000000"/>
          <w:sz w:val="20"/>
          <w:szCs w:val="20"/>
          <w:lang w:val="hy-AM" w:bidi="ar-SA"/>
        </w:rPr>
        <w:t>`</w:t>
      </w:r>
    </w:p>
    <w:p w:rsidR="003D0187" w:rsidRPr="00BB26A9" w:rsidRDefault="003D0187" w:rsidP="003D018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cs="Sylfaen"/>
          <w:color w:val="000000"/>
          <w:sz w:val="20"/>
          <w:szCs w:val="20"/>
        </w:rPr>
      </w:pPr>
      <w:r w:rsidRPr="00BB26A9">
        <w:rPr>
          <w:rFonts w:ascii="GHEA Grapalat" w:hAnsi="GHEA Grapalat" w:cs="Calibri"/>
          <w:color w:val="000000"/>
          <w:sz w:val="20"/>
          <w:szCs w:val="20"/>
          <w:lang w:val="hy-AM"/>
        </w:rPr>
        <w:t xml:space="preserve">1) </w:t>
      </w:r>
      <w:r w:rsidRPr="00BB26A9">
        <w:rPr>
          <w:rFonts w:ascii="Sylfaen" w:hAnsi="Sylfaen" w:cs="Sylfaen"/>
          <w:color w:val="000000"/>
          <w:sz w:val="20"/>
          <w:szCs w:val="20"/>
        </w:rPr>
        <w:t>Лекарства со сроком годности более 2,5 лет должны иметь срок годности не менее 24 месяца на момент доставки</w:t>
      </w:r>
    </w:p>
    <w:p w:rsidR="003D0187" w:rsidRPr="00BB26A9" w:rsidRDefault="003D0187" w:rsidP="003D018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cs="Sylfaen"/>
          <w:color w:val="000000"/>
          <w:sz w:val="20"/>
          <w:szCs w:val="20"/>
        </w:rPr>
      </w:pPr>
      <w:r w:rsidRPr="00BB26A9">
        <w:rPr>
          <w:rFonts w:ascii="GHEA Grapalat" w:hAnsi="GHEA Grapalat" w:cs="Calibri"/>
          <w:color w:val="000000"/>
          <w:sz w:val="20"/>
          <w:szCs w:val="20"/>
          <w:lang w:val="hy-AM"/>
        </w:rPr>
        <w:t>2)</w:t>
      </w:r>
      <w:r w:rsidRPr="00BB26A9">
        <w:rPr>
          <w:rFonts w:ascii="Sylfaen" w:hAnsi="Sylfaen" w:cs="Sylfaen"/>
          <w:color w:val="000000"/>
          <w:sz w:val="20"/>
          <w:szCs w:val="20"/>
        </w:rPr>
        <w:t>Препараты с 2,5-летним сроком годности должны иметь срок годности не менее 12 месяцев на момент доставки</w:t>
      </w:r>
    </w:p>
    <w:p w:rsidR="003D0187" w:rsidRPr="00BB26A9" w:rsidRDefault="003D0187" w:rsidP="003D0187">
      <w:pPr>
        <w:widowControl w:val="0"/>
        <w:jc w:val="both"/>
        <w:rPr>
          <w:rFonts w:ascii="Sylfaen" w:hAnsi="Sylfaen" w:cs="Sylfaen"/>
          <w:color w:val="000000"/>
          <w:sz w:val="20"/>
          <w:szCs w:val="20"/>
        </w:rPr>
      </w:pPr>
      <w:r w:rsidRPr="00BB26A9">
        <w:rPr>
          <w:rFonts w:ascii="GHEA Grapalat" w:hAnsi="GHEA Grapalat" w:cs="Calibri"/>
          <w:color w:val="000000"/>
          <w:sz w:val="20"/>
          <w:szCs w:val="20"/>
          <w:lang w:val="hy-AM"/>
        </w:rPr>
        <w:t xml:space="preserve">3) </w:t>
      </w:r>
      <w:r w:rsidRPr="00BB26A9">
        <w:rPr>
          <w:rFonts w:ascii="Sylfaen" w:hAnsi="Sylfaen" w:cs="Sylfaen"/>
          <w:color w:val="000000"/>
          <w:sz w:val="20"/>
          <w:szCs w:val="20"/>
        </w:rPr>
        <w:t>в отдельных случаях это необходимость, обоснованная неотложной потребностью пациентов, коротким сроком годности препарата, у препарата может быть срок годности не менее 3 месяца на момент доставки.</w:t>
      </w:r>
    </w:p>
    <w:p w:rsidR="003D0187" w:rsidRPr="00BB26A9" w:rsidRDefault="003D0187" w:rsidP="003D0187">
      <w:pPr>
        <w:widowControl w:val="0"/>
        <w:spacing w:after="160"/>
        <w:jc w:val="right"/>
        <w:rPr>
          <w:rFonts w:ascii="Sylfaen" w:hAnsi="Sylfaen" w:cs="Sylfaen"/>
          <w:color w:val="000000"/>
          <w:sz w:val="20"/>
          <w:szCs w:val="20"/>
          <w:lang w:eastAsia="en-US"/>
        </w:rPr>
      </w:pPr>
    </w:p>
    <w:p w:rsidR="003D0187" w:rsidRPr="00BB26A9" w:rsidRDefault="003D0187" w:rsidP="003D018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rPr>
          <w:rFonts w:ascii="GHEA Grapalat" w:hAnsi="GHEA Grapalat"/>
        </w:rPr>
      </w:pPr>
      <w:r w:rsidRPr="00BB26A9">
        <w:rPr>
          <w:rFonts w:ascii="GHEA Grapalat" w:hAnsi="GHEA Grapalat"/>
        </w:rPr>
        <w:t>Следующие лицензии требуются для поставки товаров по данному Приглашению:</w:t>
      </w:r>
    </w:p>
    <w:p w:rsidR="003D0187" w:rsidRPr="00BB26A9" w:rsidRDefault="003D0187" w:rsidP="003D018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rPr>
          <w:rFonts w:ascii="GHEA Grapalat" w:hAnsi="GHEA Grapalat"/>
        </w:rPr>
      </w:pPr>
      <w:r w:rsidRPr="00BB26A9">
        <w:rPr>
          <w:rFonts w:ascii="GHEA Grapalat" w:hAnsi="GHEA Grapalat"/>
        </w:rPr>
        <w:t>по следующим направлениям «здравоохранение»</w:t>
      </w:r>
    </w:p>
    <w:p w:rsidR="003D0187" w:rsidRPr="00BB26A9" w:rsidRDefault="003D0187" w:rsidP="003D0187">
      <w:pPr>
        <w:spacing w:line="360" w:lineRule="auto"/>
        <w:ind w:firstLine="567"/>
        <w:jc w:val="both"/>
        <w:rPr>
          <w:rFonts w:ascii="GHEA Grapalat" w:hAnsi="GHEA Grapalat"/>
          <w:sz w:val="20"/>
          <w:szCs w:val="20"/>
          <w:lang w:val="af-ZA"/>
        </w:rPr>
      </w:pPr>
      <w:r w:rsidRPr="00BB26A9">
        <w:rPr>
          <w:rFonts w:ascii="GHEA Grapalat" w:hAnsi="GHEA Grapalat"/>
          <w:sz w:val="20"/>
          <w:szCs w:val="20"/>
          <w:lang w:val="af-ZA"/>
        </w:rPr>
        <w:t xml:space="preserve"> </w:t>
      </w: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3D0187" w:rsidRPr="00BB26A9" w:rsidTr="002B1527">
        <w:tc>
          <w:tcPr>
            <w:tcW w:w="1611" w:type="dxa"/>
          </w:tcPr>
          <w:p w:rsidR="003D0187" w:rsidRPr="00BB26A9" w:rsidRDefault="003D0187" w:rsidP="002B1527">
            <w:pPr>
              <w:tabs>
                <w:tab w:val="left" w:pos="1134"/>
              </w:tabs>
              <w:jc w:val="center"/>
              <w:rPr>
                <w:rFonts w:ascii="GHEA Grapalat" w:hAnsi="GHEA Grapalat"/>
                <w:b/>
                <w:sz w:val="14"/>
                <w:szCs w:val="14"/>
                <w:lang w:val="es-ES"/>
              </w:rPr>
            </w:pPr>
            <w:r w:rsidRPr="00BB26A9">
              <w:rPr>
                <w:rFonts w:ascii="GHEA Grapalat" w:hAnsi="GHEA Grapalat"/>
                <w:b/>
              </w:rPr>
              <w:t>Номера лотов</w:t>
            </w:r>
          </w:p>
        </w:tc>
        <w:tc>
          <w:tcPr>
            <w:tcW w:w="5193" w:type="dxa"/>
            <w:vAlign w:val="center"/>
          </w:tcPr>
          <w:p w:rsidR="003D0187" w:rsidRPr="00BB26A9" w:rsidRDefault="003D0187" w:rsidP="002B152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rPr>
                <w:rFonts w:ascii="inherit" w:hAnsi="inherit" w:cs="Courier New"/>
                <w:color w:val="222222"/>
                <w:sz w:val="28"/>
                <w:szCs w:val="28"/>
                <w:lang w:val="en-US" w:eastAsia="en-US" w:bidi="ar-SA"/>
              </w:rPr>
            </w:pPr>
            <w:r w:rsidRPr="00BB26A9">
              <w:rPr>
                <w:rFonts w:ascii="inherit" w:hAnsi="inherit" w:cs="Courier New"/>
                <w:color w:val="222222"/>
                <w:sz w:val="28"/>
                <w:szCs w:val="28"/>
                <w:lang w:eastAsia="en-US" w:bidi="ar-SA"/>
              </w:rPr>
              <w:t>Тип (ы) требуемой лицензии</w:t>
            </w:r>
          </w:p>
        </w:tc>
      </w:tr>
      <w:tr w:rsidR="003D0187" w:rsidRPr="00BB26A9" w:rsidTr="002B1527">
        <w:tc>
          <w:tcPr>
            <w:tcW w:w="1611" w:type="dxa"/>
            <w:shd w:val="clear" w:color="auto" w:fill="999999"/>
          </w:tcPr>
          <w:p w:rsidR="003D0187" w:rsidRPr="00BB26A9" w:rsidRDefault="003D0187" w:rsidP="002B1527">
            <w:pPr>
              <w:tabs>
                <w:tab w:val="left" w:pos="1134"/>
              </w:tabs>
              <w:jc w:val="center"/>
              <w:rPr>
                <w:rFonts w:ascii="GHEA Grapalat" w:hAnsi="GHEA Grapalat"/>
                <w:b/>
                <w:sz w:val="14"/>
                <w:lang w:val="es-ES"/>
              </w:rPr>
            </w:pPr>
            <w:r w:rsidRPr="00BB26A9">
              <w:rPr>
                <w:rFonts w:ascii="GHEA Grapalat" w:hAnsi="GHEA Grapalat"/>
                <w:b/>
                <w:sz w:val="14"/>
                <w:lang w:val="es-ES"/>
              </w:rPr>
              <w:t>1</w:t>
            </w:r>
          </w:p>
        </w:tc>
        <w:tc>
          <w:tcPr>
            <w:tcW w:w="5193" w:type="dxa"/>
            <w:shd w:val="clear" w:color="auto" w:fill="999999"/>
          </w:tcPr>
          <w:p w:rsidR="003D0187" w:rsidRPr="00BB26A9" w:rsidRDefault="003D0187" w:rsidP="002B1527">
            <w:pPr>
              <w:tabs>
                <w:tab w:val="left" w:pos="1134"/>
              </w:tabs>
              <w:jc w:val="center"/>
              <w:rPr>
                <w:rFonts w:ascii="GHEA Grapalat" w:hAnsi="GHEA Grapalat"/>
                <w:b/>
                <w:sz w:val="14"/>
                <w:lang w:val="es-ES"/>
              </w:rPr>
            </w:pPr>
            <w:r w:rsidRPr="00BB26A9">
              <w:rPr>
                <w:rFonts w:ascii="GHEA Grapalat" w:hAnsi="GHEA Grapalat"/>
                <w:b/>
                <w:sz w:val="14"/>
                <w:lang w:val="es-ES"/>
              </w:rPr>
              <w:t>2</w:t>
            </w:r>
          </w:p>
        </w:tc>
      </w:tr>
      <w:tr w:rsidR="003D0187" w:rsidRPr="00BB26A9" w:rsidTr="002B1527">
        <w:tc>
          <w:tcPr>
            <w:tcW w:w="1611" w:type="dxa"/>
            <w:vAlign w:val="center"/>
          </w:tcPr>
          <w:p w:rsidR="003D0187" w:rsidRPr="00E96F20" w:rsidRDefault="003D0187" w:rsidP="007D3880">
            <w:pPr>
              <w:jc w:val="center"/>
              <w:rPr>
                <w:rFonts w:ascii="Sylfaen" w:hAnsi="Sylfaen"/>
                <w:sz w:val="20"/>
                <w:szCs w:val="20"/>
                <w:lang w:val="en-US"/>
              </w:rPr>
            </w:pPr>
            <w:r w:rsidRPr="00BB26A9">
              <w:rPr>
                <w:rFonts w:ascii="Sylfaen" w:hAnsi="Sylfaen"/>
                <w:sz w:val="20"/>
                <w:szCs w:val="20"/>
                <w:lang w:val="hy-AM"/>
              </w:rPr>
              <w:t>1-</w:t>
            </w:r>
            <w:r w:rsidR="007D3880">
              <w:rPr>
                <w:rFonts w:ascii="Sylfaen" w:hAnsi="Sylfaen"/>
                <w:sz w:val="20"/>
                <w:szCs w:val="20"/>
                <w:lang w:val="en-US"/>
              </w:rPr>
              <w:t>69</w:t>
            </w:r>
          </w:p>
        </w:tc>
        <w:tc>
          <w:tcPr>
            <w:tcW w:w="5193" w:type="dxa"/>
            <w:vAlign w:val="bottom"/>
          </w:tcPr>
          <w:p w:rsidR="003D0187" w:rsidRPr="00BB26A9" w:rsidRDefault="003D0187" w:rsidP="002B152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rPr>
                <w:rFonts w:ascii="inherit" w:hAnsi="inherit" w:cs="Courier New"/>
                <w:color w:val="222222"/>
                <w:sz w:val="28"/>
                <w:szCs w:val="28"/>
                <w:lang w:eastAsia="en-US" w:bidi="ar-SA"/>
              </w:rPr>
            </w:pPr>
            <w:r w:rsidRPr="00BB26A9">
              <w:rPr>
                <w:rFonts w:ascii="inherit" w:hAnsi="inherit" w:cs="Courier New"/>
                <w:color w:val="222222"/>
                <w:sz w:val="28"/>
                <w:szCs w:val="28"/>
                <w:lang w:eastAsia="en-US" w:bidi="ar-SA"/>
              </w:rPr>
              <w:t>«</w:t>
            </w:r>
            <w:r w:rsidRPr="00BB26A9">
              <w:rPr>
                <w:rStyle w:val="tlid-translation"/>
                <w:rFonts w:ascii="GHEA Grapalat" w:hAnsi="GHEA Grapalat"/>
              </w:rPr>
              <w:t>Аптечная</w:t>
            </w:r>
            <w:r w:rsidRPr="00BB26A9">
              <w:rPr>
                <w:rStyle w:val="tlid-translation"/>
                <w:rFonts w:ascii="GHEA Grapalat" w:hAnsi="GHEA Grapalat" w:cs="Baltica"/>
              </w:rPr>
              <w:t xml:space="preserve"> </w:t>
            </w:r>
            <w:r w:rsidRPr="00BB26A9">
              <w:rPr>
                <w:rStyle w:val="tlid-translation"/>
                <w:rFonts w:ascii="GHEA Grapalat" w:hAnsi="GHEA Grapalat"/>
              </w:rPr>
              <w:t>деятельность</w:t>
            </w:r>
            <w:r w:rsidRPr="00BB26A9">
              <w:rPr>
                <w:rFonts w:ascii="inherit" w:hAnsi="inherit" w:cs="Courier New"/>
                <w:color w:val="222222"/>
                <w:sz w:val="28"/>
                <w:szCs w:val="28"/>
                <w:lang w:eastAsia="en-US" w:bidi="ar-SA"/>
              </w:rPr>
              <w:t>»</w:t>
            </w:r>
          </w:p>
        </w:tc>
      </w:tr>
    </w:tbl>
    <w:p w:rsidR="00071D1C" w:rsidRPr="00B138F3" w:rsidRDefault="003D0187" w:rsidP="00B46D58">
      <w:pPr>
        <w:widowControl w:val="0"/>
        <w:spacing w:after="160"/>
        <w:jc w:val="right"/>
        <w:rPr>
          <w:rFonts w:ascii="GHEA Grapalat" w:hAnsi="GHEA Grapalat"/>
          <w:i/>
        </w:rPr>
      </w:pPr>
      <w:r w:rsidRPr="00BB26A9">
        <w:rPr>
          <w:rFonts w:ascii="GHEA Grapalat" w:hAnsi="GHEA Grapalat"/>
        </w:rPr>
        <w:br w:type="page"/>
      </w:r>
      <w:r w:rsidR="00071D1C" w:rsidRPr="00B138F3">
        <w:rPr>
          <w:rFonts w:ascii="GHEA Grapalat" w:hAnsi="GHEA Grapalat"/>
        </w:rPr>
        <w:lastRenderedPageBreak/>
        <w:br w:type="page"/>
      </w:r>
      <w:r w:rsidR="00071D1C"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0"/>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rsidTr="00E67FD5">
        <w:trPr>
          <w:trHeight w:val="305"/>
          <w:jc w:val="center"/>
        </w:trPr>
        <w:tc>
          <w:tcPr>
            <w:tcW w:w="15903"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E67FD5">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1"/>
              <w:t>**</w:t>
            </w:r>
          </w:p>
        </w:tc>
      </w:tr>
      <w:tr w:rsidR="00B138F3" w:rsidRPr="00B138F3" w:rsidTr="00AB4EAB">
        <w:trPr>
          <w:trHeight w:val="59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67FD5" w:rsidRPr="00B138F3" w:rsidTr="00AB4EAB">
        <w:trPr>
          <w:trHeight w:val="40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071D1C" w:rsidRPr="00B138F3" w:rsidRDefault="00071D1C" w:rsidP="00B46D58">
            <w:pPr>
              <w:widowControl w:val="0"/>
              <w:jc w:val="center"/>
              <w:rPr>
                <w:rFonts w:ascii="GHEA Grapalat" w:hAnsi="GHEA Grapalat"/>
                <w:b/>
                <w:sz w:val="16"/>
                <w:szCs w:val="16"/>
              </w:rPr>
            </w:pPr>
            <w:r w:rsidRPr="00B138F3">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636" w:rsidRDefault="00144636">
      <w:r>
        <w:separator/>
      </w:r>
    </w:p>
  </w:endnote>
  <w:endnote w:type="continuationSeparator" w:id="0">
    <w:p w:rsidR="00144636" w:rsidRDefault="00144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2B1527" w:rsidRPr="00C861E9" w:rsidRDefault="002B1527">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7D3880">
          <w:rPr>
            <w:rFonts w:ascii="GHEA Grapalat" w:hAnsi="GHEA Grapalat"/>
            <w:noProof/>
            <w:sz w:val="24"/>
            <w:szCs w:val="24"/>
          </w:rPr>
          <w:t>104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636" w:rsidRDefault="00144636">
      <w:r>
        <w:separator/>
      </w:r>
    </w:p>
  </w:footnote>
  <w:footnote w:type="continuationSeparator" w:id="0">
    <w:p w:rsidR="00144636" w:rsidRDefault="00144636">
      <w:r>
        <w:continuationSeparator/>
      </w:r>
    </w:p>
  </w:footnote>
  <w:footnote w:id="1">
    <w:p w:rsidR="002B1527" w:rsidRPr="00ED3BA4" w:rsidRDefault="002B1527" w:rsidP="007A5F50">
      <w:pPr>
        <w:pStyle w:val="af2"/>
        <w:jc w:val="both"/>
        <w:rPr>
          <w:rFonts w:asciiTheme="minorHAnsi" w:hAnsiTheme="minorHAnsi"/>
          <w:i/>
          <w:lang w:val="hy-AM"/>
        </w:rPr>
      </w:pPr>
      <w:proofErr w:type="gramStart"/>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w:t>
      </w:r>
      <w:proofErr w:type="gramEnd"/>
      <w:r w:rsidRPr="00ED3BA4">
        <w:rPr>
          <w:rFonts w:ascii="GHEA Grapalat" w:hAnsi="GHEA Grapalat"/>
          <w:i/>
        </w:rPr>
        <w:t xml:space="preserve"> у одного лица, обусловленная безотлагательностью", а в коде процедур</w:t>
      </w:r>
      <w:proofErr w:type="gramStart"/>
      <w:r w:rsidRPr="00ED3BA4">
        <w:rPr>
          <w:rFonts w:ascii="GHEA Grapalat" w:hAnsi="GHEA Grapalat"/>
          <w:i/>
        </w:rPr>
        <w:t>ы-</w:t>
      </w:r>
      <w:proofErr w:type="gramEnd"/>
      <w:r w:rsidRPr="00ED3BA4">
        <w:rPr>
          <w:rFonts w:ascii="GHEA Grapalat" w:hAnsi="GHEA Grapalat"/>
          <w:i/>
        </w:rPr>
        <w:t xml:space="preserve"> слово "</w:t>
      </w:r>
      <w:proofErr w:type="spellStart"/>
      <w:r w:rsidRPr="00ED3BA4">
        <w:rPr>
          <w:rFonts w:ascii="GHEA Grapalat" w:hAnsi="GHEA Grapalat"/>
          <w:i/>
        </w:rPr>
        <w:t>BMAPDzB</w:t>
      </w:r>
      <w:proofErr w:type="spellEnd"/>
      <w:r w:rsidRPr="00ED3BA4">
        <w:rPr>
          <w:rFonts w:ascii="GHEA Grapalat" w:hAnsi="GHEA Grapalat"/>
          <w:i/>
        </w:rPr>
        <w:t>", соответственно словами  "</w:t>
      </w:r>
      <w:proofErr w:type="spellStart"/>
      <w:r w:rsidRPr="00ED3BA4">
        <w:rPr>
          <w:rFonts w:ascii="GHEA Grapalat" w:hAnsi="GHEA Grapalat"/>
          <w:i/>
        </w:rPr>
        <w:t>GHAPDzB</w:t>
      </w:r>
      <w:proofErr w:type="spellEnd"/>
      <w:r w:rsidRPr="00ED3BA4">
        <w:rPr>
          <w:rFonts w:ascii="GHEA Grapalat" w:hAnsi="GHEA Grapalat"/>
          <w:i/>
        </w:rPr>
        <w:t>" и "</w:t>
      </w:r>
      <w:proofErr w:type="spellStart"/>
      <w:r w:rsidRPr="00ED3BA4">
        <w:rPr>
          <w:rFonts w:ascii="GHEA Grapalat" w:hAnsi="GHEA Grapalat"/>
          <w:i/>
        </w:rPr>
        <w:t>HMAAPDzB</w:t>
      </w:r>
      <w:proofErr w:type="spellEnd"/>
      <w:r w:rsidRPr="00ED3BA4">
        <w:rPr>
          <w:rFonts w:ascii="GHEA Grapalat" w:hAnsi="GHEA Grapalat"/>
          <w:i/>
        </w:rPr>
        <w:t>",</w:t>
      </w:r>
    </w:p>
  </w:footnote>
  <w:footnote w:id="2">
    <w:p w:rsidR="002B1527" w:rsidRPr="008842CE" w:rsidRDefault="002B1527"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2B1527" w:rsidRPr="00CD6B60" w:rsidRDefault="002B1527"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2B1527" w:rsidRPr="00CD6B60" w:rsidRDefault="002B1527"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w:t>
      </w:r>
      <w:proofErr w:type="gramStart"/>
      <w:r w:rsidRPr="00CD6B60">
        <w:rPr>
          <w:rFonts w:ascii="GHEA Grapalat" w:hAnsi="GHEA Grapalat"/>
          <w:i/>
          <w:sz w:val="20"/>
          <w:szCs w:val="20"/>
        </w:rPr>
        <w:t>.Р</w:t>
      </w:r>
      <w:proofErr w:type="gramEnd"/>
      <w:r w:rsidRPr="00CD6B60">
        <w:rPr>
          <w:rFonts w:ascii="GHEA Grapalat" w:hAnsi="GHEA Grapalat"/>
          <w:i/>
          <w:sz w:val="20"/>
          <w:szCs w:val="20"/>
        </w:rPr>
        <w:t>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2B1527" w:rsidRPr="00CD6B60" w:rsidRDefault="002B1527"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2B1527" w:rsidRPr="00CD6B60" w:rsidRDefault="002B1527"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w:t>
      </w:r>
      <w:proofErr w:type="gramStart"/>
      <w:r w:rsidRPr="00CD6B60">
        <w:rPr>
          <w:rFonts w:ascii="GHEA Grapalat" w:hAnsi="GHEA Grapalat"/>
          <w:i/>
        </w:rPr>
        <w:t xml:space="preserve"> П</w:t>
      </w:r>
      <w:proofErr w:type="gramEnd"/>
      <w:r w:rsidRPr="00CD6B60">
        <w:rPr>
          <w:rFonts w:ascii="GHEA Grapalat" w:hAnsi="GHEA Grapalat"/>
          <w:i/>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2B1527" w:rsidRPr="00CA2B01" w:rsidRDefault="002B1527"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2B1527" w:rsidRPr="00CA2B01" w:rsidRDefault="002B1527"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2B1527" w:rsidRPr="00CA2B01" w:rsidRDefault="002B1527"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 xml:space="preserve">цена закупаемого товара по заявке на закупку в рамках данной процедуры не превышает 25 млн. </w:t>
      </w:r>
      <w:proofErr w:type="spellStart"/>
      <w:r w:rsidRPr="00CA2B01">
        <w:rPr>
          <w:rFonts w:ascii="GHEA Grapalat" w:hAnsi="GHEA Grapalat"/>
          <w:i/>
          <w:sz w:val="20"/>
          <w:szCs w:val="20"/>
        </w:rPr>
        <w:t>драмов</w:t>
      </w:r>
      <w:proofErr w:type="spellEnd"/>
      <w:r w:rsidRPr="00CA2B01">
        <w:rPr>
          <w:rFonts w:ascii="GHEA Grapalat" w:hAnsi="GHEA Grapalat"/>
          <w:i/>
          <w:sz w:val="20"/>
          <w:szCs w:val="20"/>
        </w:rPr>
        <w:t xml:space="preserve"> РА</w:t>
      </w:r>
    </w:p>
  </w:footnote>
  <w:footnote w:id="5">
    <w:p w:rsidR="002B1527" w:rsidRPr="0034222E" w:rsidDel="00932115" w:rsidRDefault="002B1527" w:rsidP="00AF1F59">
      <w:pPr>
        <w:pStyle w:val="af2"/>
        <w:jc w:val="both"/>
        <w:rPr>
          <w:del w:id="3"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xml:space="preserve">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rsidR="002B1527" w:rsidRPr="00D3436F" w:rsidRDefault="002B1527"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2B1527" w:rsidRPr="000811C1" w:rsidRDefault="002B1527">
      <w:pPr>
        <w:pStyle w:val="af2"/>
        <w:rPr>
          <w:rFonts w:asciiTheme="minorHAnsi" w:hAnsiTheme="minorHAnsi"/>
        </w:rPr>
      </w:pPr>
    </w:p>
  </w:footnote>
  <w:footnote w:id="7">
    <w:p w:rsidR="002B1527" w:rsidRPr="00FE2AA4" w:rsidRDefault="002B1527">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8">
    <w:p w:rsidR="002B1527" w:rsidRPr="008842CE" w:rsidRDefault="002B1527"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2B1527" w:rsidRPr="000811C1" w:rsidRDefault="002B1527">
      <w:pPr>
        <w:pStyle w:val="af2"/>
        <w:rPr>
          <w:lang w:val="af-ZA"/>
        </w:rPr>
      </w:pPr>
    </w:p>
  </w:footnote>
  <w:footnote w:id="9">
    <w:p w:rsidR="002B1527" w:rsidRDefault="002B1527" w:rsidP="00636142">
      <w:pPr>
        <w:pStyle w:val="af2"/>
        <w:jc w:val="both"/>
        <w:rPr>
          <w:rFonts w:ascii="GHEA Grapalat" w:hAnsi="GHEA Grapalat"/>
          <w:i/>
          <w:lang w:val="hy-AM"/>
        </w:rPr>
      </w:pPr>
    </w:p>
    <w:p w:rsidR="002B1527" w:rsidRPr="002227A9" w:rsidRDefault="002B1527"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2B1527" w:rsidRPr="00636142" w:rsidRDefault="002B1527"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2B1527" w:rsidRPr="0092041F" w:rsidRDefault="002B1527"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 xml:space="preserve">в рамках данной процедуры применяется регулирование, установленное абзацем 4 пункта 10.2, то вместо абзацев 4 и 5 </w:t>
      </w:r>
      <w:proofErr w:type="gramStart"/>
      <w:r w:rsidRPr="000C74F3">
        <w:rPr>
          <w:rFonts w:ascii="GHEA Grapalat" w:hAnsi="GHEA Grapalat"/>
          <w:i/>
        </w:rPr>
        <w:t>устанавливается следующее условие</w:t>
      </w:r>
      <w:proofErr w:type="gramEnd"/>
      <w:r w:rsidRPr="000C74F3">
        <w:rPr>
          <w:rFonts w:ascii="GHEA Grapalat" w:hAnsi="GHEA Grapalat"/>
          <w:i/>
        </w:rPr>
        <w:t>: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2B1527" w:rsidRPr="0092041F" w:rsidRDefault="002B1527" w:rsidP="00C67FAB">
      <w:pPr>
        <w:pStyle w:val="af2"/>
        <w:jc w:val="both"/>
        <w:rPr>
          <w:rFonts w:ascii="GHEA Grapalat" w:hAnsi="GHEA Grapalat"/>
          <w:i/>
        </w:rPr>
      </w:pPr>
    </w:p>
  </w:footnote>
  <w:footnote w:id="10">
    <w:p w:rsidR="002B1527" w:rsidRPr="004A4643" w:rsidRDefault="002B1527"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w:t>
      </w:r>
      <w:proofErr w:type="spellStart"/>
      <w:r w:rsidRPr="004A4643">
        <w:rPr>
          <w:rFonts w:ascii="GHEA Grapalat" w:hAnsi="GHEA Grapalat"/>
          <w:i/>
        </w:rPr>
        <w:t>драмов</w:t>
      </w:r>
      <w:proofErr w:type="spellEnd"/>
      <w:r w:rsidRPr="004A4643">
        <w:rPr>
          <w:rFonts w:ascii="GHEA Grapalat" w:hAnsi="GHEA Grapalat"/>
          <w:i/>
        </w:rPr>
        <w:t xml:space="preserve">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rsidR="002B1527" w:rsidRPr="008E4439" w:rsidRDefault="002B1527"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2B1527" w:rsidRPr="000811C1" w:rsidRDefault="002B1527" w:rsidP="0027573B">
      <w:pPr>
        <w:pStyle w:val="af2"/>
        <w:rPr>
          <w:rFonts w:ascii="Sylfaen" w:hAnsi="Sylfaen"/>
          <w:sz w:val="18"/>
          <w:szCs w:val="18"/>
        </w:rPr>
      </w:pPr>
    </w:p>
  </w:footnote>
  <w:footnote w:id="12">
    <w:p w:rsidR="002B1527" w:rsidRPr="00A31673" w:rsidRDefault="002B1527">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2B1527" w:rsidRPr="00DE7706" w:rsidRDefault="002B1527">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2B1527" w:rsidRPr="008416BA" w:rsidRDefault="002B1527" w:rsidP="00586BC9">
      <w:pPr>
        <w:pStyle w:val="af2"/>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2B1527" w:rsidRDefault="002B1527" w:rsidP="006B3E56">
      <w:pPr>
        <w:jc w:val="both"/>
      </w:pPr>
    </w:p>
    <w:p w:rsidR="002B1527" w:rsidRPr="008B70EB" w:rsidRDefault="002B1527" w:rsidP="00637230">
      <w:pPr>
        <w:jc w:val="both"/>
        <w:rPr>
          <w:rFonts w:ascii="GHEA Grapalat" w:hAnsi="GHEA Grapalat"/>
          <w:i/>
          <w:sz w:val="20"/>
          <w:szCs w:val="20"/>
        </w:rPr>
      </w:pPr>
      <w:r w:rsidRPr="008B70EB">
        <w:rPr>
          <w:rFonts w:ascii="GHEA Grapalat" w:hAnsi="GHEA Grapalat"/>
          <w:i/>
          <w:sz w:val="20"/>
          <w:szCs w:val="20"/>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w:t>
      </w:r>
      <w:proofErr w:type="spellStart"/>
      <w:r w:rsidRPr="008B70EB">
        <w:rPr>
          <w:rFonts w:ascii="GHEA Grapalat" w:hAnsi="GHEA Grapalat"/>
          <w:i/>
          <w:sz w:val="20"/>
          <w:szCs w:val="20"/>
        </w:rPr>
        <w:t>закона</w:t>
      </w:r>
      <w:proofErr w:type="gramStart"/>
      <w:r w:rsidRPr="008B70EB">
        <w:rPr>
          <w:rFonts w:ascii="GHEA Grapalat" w:hAnsi="GHEA Grapalat"/>
          <w:i/>
          <w:sz w:val="20"/>
          <w:szCs w:val="20"/>
        </w:rPr>
        <w:t>"О</w:t>
      </w:r>
      <w:proofErr w:type="spellEnd"/>
      <w:proofErr w:type="gram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B1527" w:rsidRPr="008B70EB" w:rsidRDefault="002B1527" w:rsidP="00637230">
      <w:pPr>
        <w:jc w:val="both"/>
        <w:rPr>
          <w:rFonts w:ascii="GHEA Grapalat" w:hAnsi="GHEA Grapalat"/>
          <w:i/>
          <w:sz w:val="20"/>
          <w:szCs w:val="20"/>
        </w:rPr>
      </w:pPr>
      <w:proofErr w:type="gramStart"/>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2B1527" w:rsidRPr="008B70EB" w:rsidRDefault="002B1527"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rsidR="002B1527" w:rsidRDefault="002B1527" w:rsidP="00637230">
      <w:pPr>
        <w:jc w:val="both"/>
        <w:rPr>
          <w:rFonts w:asciiTheme="minorHAnsi" w:hAnsiTheme="minorHAnsi"/>
          <w:lang w:val="af-ZA"/>
        </w:rPr>
      </w:pPr>
    </w:p>
  </w:footnote>
  <w:footnote w:id="15">
    <w:p w:rsidR="002B1527" w:rsidRPr="00DC619D" w:rsidRDefault="002B1527"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rsidR="002B1527" w:rsidRPr="00D3436F" w:rsidRDefault="002B1527"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2B1527" w:rsidRPr="00D3436F" w:rsidRDefault="002B1527">
      <w:pPr>
        <w:pStyle w:val="af2"/>
        <w:rPr>
          <w:lang w:val="es-ES"/>
        </w:rPr>
      </w:pPr>
    </w:p>
  </w:footnote>
  <w:footnote w:id="17">
    <w:p w:rsidR="002B1527" w:rsidRPr="008842CE" w:rsidRDefault="002B1527" w:rsidP="003D2FE2">
      <w:pPr>
        <w:pStyle w:val="af2"/>
        <w:jc w:val="both"/>
      </w:pPr>
    </w:p>
  </w:footnote>
  <w:footnote w:id="18">
    <w:p w:rsidR="002B1527" w:rsidRPr="008842CE" w:rsidRDefault="002B1527" w:rsidP="000A214C">
      <w:pPr>
        <w:pStyle w:val="af2"/>
        <w:jc w:val="both"/>
      </w:pPr>
    </w:p>
  </w:footnote>
  <w:footnote w:id="19">
    <w:p w:rsidR="002B1527" w:rsidRDefault="002B1527" w:rsidP="00D3436F">
      <w:pPr>
        <w:pStyle w:val="af2"/>
        <w:widowControl w:val="0"/>
        <w:jc w:val="both"/>
        <w:rPr>
          <w:ins w:id="12"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2B1527" w:rsidRPr="00F21C0D" w:rsidRDefault="002B1527" w:rsidP="00D3436F">
      <w:pPr>
        <w:pStyle w:val="af2"/>
        <w:widowControl w:val="0"/>
        <w:jc w:val="both"/>
        <w:rPr>
          <w:lang w:val="hy-AM"/>
        </w:rPr>
      </w:pPr>
    </w:p>
  </w:footnote>
  <w:footnote w:id="20">
    <w:p w:rsidR="002B1527" w:rsidRDefault="002B1527"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w:t>
      </w:r>
      <w:proofErr w:type="gramStart"/>
      <w:r w:rsidRPr="008842CE">
        <w:rPr>
          <w:rFonts w:ascii="GHEA Grapalat" w:hAnsi="GHEA Grapalat"/>
          <w:i/>
        </w:rPr>
        <w:t>,</w:t>
      </w:r>
      <w:proofErr w:type="gramEnd"/>
      <w:r w:rsidRPr="008842CE">
        <w:rPr>
          <w:rFonts w:ascii="GHEA Grapalat" w:hAnsi="GHEA Grapalat"/>
          <w:i/>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2B1527" w:rsidRDefault="002B1527" w:rsidP="005E52ED">
      <w:pPr>
        <w:pStyle w:val="af2"/>
        <w:widowControl w:val="0"/>
        <w:jc w:val="both"/>
        <w:rPr>
          <w:rFonts w:ascii="GHEA Grapalat" w:hAnsi="GHEA Grapalat"/>
          <w:i/>
        </w:rPr>
      </w:pPr>
    </w:p>
    <w:p w:rsidR="002B1527" w:rsidRDefault="002B1527" w:rsidP="005E52ED">
      <w:pPr>
        <w:pStyle w:val="af2"/>
        <w:widowControl w:val="0"/>
        <w:jc w:val="both"/>
        <w:rPr>
          <w:rFonts w:ascii="GHEA Grapalat" w:hAnsi="GHEA Grapalat"/>
          <w:i/>
        </w:rPr>
      </w:pPr>
    </w:p>
    <w:p w:rsidR="002B1527" w:rsidRPr="00EB336B" w:rsidRDefault="002B1527"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2B1527" w:rsidRPr="00D3436F" w:rsidRDefault="002B1527">
      <w:pPr>
        <w:pStyle w:val="af2"/>
        <w:rPr>
          <w:lang w:val="hy-AM"/>
        </w:rPr>
      </w:pPr>
    </w:p>
  </w:footnote>
  <w:footnote w:id="21">
    <w:p w:rsidR="002B1527" w:rsidRPr="008842CE" w:rsidRDefault="002B1527"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2B1527" w:rsidRPr="00E85250" w:rsidRDefault="002B1527" w:rsidP="00D90640">
      <w:pPr>
        <w:widowControl w:val="0"/>
        <w:spacing w:after="160" w:line="360" w:lineRule="auto"/>
        <w:ind w:firstLine="709"/>
        <w:jc w:val="both"/>
        <w:rPr>
          <w:rFonts w:ascii="GHEA Grapalat" w:hAnsi="GHEA Grapalat"/>
          <w:lang w:val="hy-AM"/>
        </w:rPr>
      </w:pPr>
    </w:p>
    <w:p w:rsidR="002B1527" w:rsidRPr="00D3436F" w:rsidRDefault="002B1527">
      <w:pPr>
        <w:pStyle w:val="af2"/>
        <w:rPr>
          <w:lang w:val="hy-AM"/>
        </w:rPr>
      </w:pPr>
    </w:p>
  </w:footnote>
  <w:footnote w:id="22">
    <w:p w:rsidR="002B1527" w:rsidRPr="00402BC3" w:rsidRDefault="002B1527"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2B1527" w:rsidRPr="00552088" w:rsidRDefault="002B1527"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2B1527" w:rsidRPr="00D3436F" w:rsidRDefault="002B1527">
      <w:pPr>
        <w:pStyle w:val="af2"/>
        <w:rPr>
          <w:lang w:val="hy-AM"/>
        </w:rPr>
      </w:pPr>
    </w:p>
  </w:footnote>
  <w:footnote w:id="23">
    <w:p w:rsidR="002B1527" w:rsidRPr="008842CE" w:rsidRDefault="002B1527"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2B1527" w:rsidRPr="00D3436F" w:rsidRDefault="002B1527">
      <w:pPr>
        <w:pStyle w:val="af2"/>
        <w:rPr>
          <w:lang w:val="hy-AM"/>
        </w:rPr>
      </w:pPr>
    </w:p>
  </w:footnote>
  <w:footnote w:id="24">
    <w:p w:rsidR="002B1527" w:rsidRPr="00D3436F" w:rsidRDefault="002B1527"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5">
    <w:p w:rsidR="002B1527" w:rsidRPr="008842CE" w:rsidRDefault="002B1527"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2B1527" w:rsidRPr="00D3436F" w:rsidRDefault="002B1527">
      <w:pPr>
        <w:pStyle w:val="af2"/>
        <w:rPr>
          <w:lang w:val="hy-AM"/>
        </w:rPr>
      </w:pPr>
    </w:p>
  </w:footnote>
  <w:footnote w:id="26">
    <w:p w:rsidR="002B1527" w:rsidRPr="008842CE" w:rsidRDefault="002B1527" w:rsidP="00413390">
      <w:pPr>
        <w:pStyle w:val="af2"/>
        <w:widowControl w:val="0"/>
        <w:jc w:val="both"/>
        <w:rPr>
          <w:rFonts w:ascii="GHEA Grapalat" w:hAnsi="GHEA Grapalat"/>
          <w:lang w:val="hy-AM"/>
        </w:rPr>
      </w:pPr>
      <w:r>
        <w:rPr>
          <w:rStyle w:val="af6"/>
        </w:rPr>
        <w:t>24</w:t>
      </w:r>
      <w:r>
        <w:t xml:space="preserve"> </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roofErr w:type="gramEnd"/>
    </w:p>
    <w:p w:rsidR="002B1527" w:rsidRPr="008842CE" w:rsidRDefault="002B1527"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2B1527" w:rsidRPr="00D3436F" w:rsidRDefault="002B1527">
      <w:pPr>
        <w:pStyle w:val="af2"/>
        <w:rPr>
          <w:lang w:val="hy-AM"/>
        </w:rPr>
      </w:pPr>
    </w:p>
  </w:footnote>
  <w:footnote w:id="27">
    <w:p w:rsidR="002B1527" w:rsidRPr="00E861BF" w:rsidRDefault="002B1527"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8">
    <w:p w:rsidR="002B1527" w:rsidRPr="00C84B20" w:rsidRDefault="002B1527" w:rsidP="00B64ECA">
      <w:pPr>
        <w:pStyle w:val="af2"/>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rsidR="002B1527" w:rsidRDefault="002B1527" w:rsidP="00B64ECA">
      <w:pPr>
        <w:pStyle w:val="af2"/>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2B1527" w:rsidRPr="00E861BF" w:rsidRDefault="002B1527"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9">
    <w:p w:rsidR="002B1527" w:rsidRPr="00E861BF" w:rsidRDefault="002B1527"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 xml:space="preserve">исчисление осуществляется со дня </w:t>
      </w:r>
      <w:proofErr w:type="gramStart"/>
      <w:r w:rsidRPr="008842CE">
        <w:rPr>
          <w:rFonts w:ascii="GHEA Grapalat" w:hAnsi="GHEA Grapalat"/>
          <w:i/>
        </w:rPr>
        <w:t>вступления</w:t>
      </w:r>
      <w:proofErr w:type="gramEnd"/>
      <w:r w:rsidRPr="008842CE">
        <w:rPr>
          <w:rFonts w:ascii="GHEA Grapalat" w:hAnsi="GHEA Grapalat"/>
          <w:i/>
        </w:rPr>
        <w:t xml:space="preserve">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30">
    <w:p w:rsidR="002B1527" w:rsidRPr="008842CE" w:rsidRDefault="002B1527"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31">
    <w:p w:rsidR="002B1527" w:rsidRPr="008842CE" w:rsidRDefault="002B1527"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E2D0948"/>
    <w:multiLevelType w:val="hybridMultilevel"/>
    <w:tmpl w:val="B7C0E3B6"/>
    <w:lvl w:ilvl="0" w:tplc="D3365F76">
      <w:numFmt w:val="bullet"/>
      <w:lvlText w:val="-"/>
      <w:lvlJc w:val="left"/>
      <w:pPr>
        <w:ind w:left="420" w:hanging="360"/>
      </w:pPr>
      <w:rPr>
        <w:rFonts w:ascii="GHEA Grapalat" w:eastAsia="Times New Roman" w:hAnsi="GHEA Grapalat"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8"/>
  </w:num>
  <w:num w:numId="13">
    <w:abstractNumId w:val="25"/>
  </w:num>
  <w:num w:numId="14">
    <w:abstractNumId w:val="11"/>
  </w:num>
  <w:num w:numId="15">
    <w:abstractNumId w:val="27"/>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 w:numId="34">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3A8"/>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703"/>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9E4"/>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636"/>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3F8A"/>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453B"/>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38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27"/>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A08"/>
    <w:rsid w:val="003C5E16"/>
    <w:rsid w:val="003C61D5"/>
    <w:rsid w:val="003C670C"/>
    <w:rsid w:val="003C6A92"/>
    <w:rsid w:val="003C7160"/>
    <w:rsid w:val="003C78D9"/>
    <w:rsid w:val="003D0075"/>
    <w:rsid w:val="003D0187"/>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880"/>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2F8"/>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57"/>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2EE3"/>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1E3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2598"/>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4E8C"/>
    <w:rsid w:val="00D659B3"/>
    <w:rsid w:val="00D65BF2"/>
    <w:rsid w:val="00D65E4E"/>
    <w:rsid w:val="00D65EBA"/>
    <w:rsid w:val="00D66198"/>
    <w:rsid w:val="00D667DA"/>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6F20"/>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tlid-translation">
    <w:name w:val="tlid-translation"/>
    <w:basedOn w:val="a0"/>
    <w:rsid w:val="00051703"/>
  </w:style>
  <w:style w:type="paragraph" w:styleId="HTML">
    <w:name w:val="HTML Preformatted"/>
    <w:basedOn w:val="a"/>
    <w:link w:val="HTML0"/>
    <w:uiPriority w:val="99"/>
    <w:unhideWhenUsed/>
    <w:rsid w:val="00051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051703"/>
    <w:rPr>
      <w:rFonts w:ascii="Courier New" w:hAnsi="Courier New" w:cs="Courier New"/>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tlid-translation">
    <w:name w:val="tlid-translation"/>
    <w:basedOn w:val="a0"/>
    <w:rsid w:val="00051703"/>
  </w:style>
  <w:style w:type="paragraph" w:styleId="HTML">
    <w:name w:val="HTML Preformatted"/>
    <w:basedOn w:val="a"/>
    <w:link w:val="HTML0"/>
    <w:uiPriority w:val="99"/>
    <w:unhideWhenUsed/>
    <w:rsid w:val="00051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051703"/>
    <w:rPr>
      <w:rFonts w:ascii="Courier New" w:hAnsi="Courier New" w:cs="Courier New"/>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emma.melkonyan.95@mail.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4937D-00B5-4D16-A738-321C2FAA6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1996</TotalTime>
  <Pages>115</Pages>
  <Words>24299</Words>
  <Characters>138510</Characters>
  <Application>Microsoft Office Word</Application>
  <DocSecurity>0</DocSecurity>
  <Lines>1154</Lines>
  <Paragraphs>324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162485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Пользователь</cp:lastModifiedBy>
  <cp:revision>1198</cp:revision>
  <cp:lastPrinted>2018-02-16T07:12:00Z</cp:lastPrinted>
  <dcterms:created xsi:type="dcterms:W3CDTF">2019-10-28T07:04:00Z</dcterms:created>
  <dcterms:modified xsi:type="dcterms:W3CDTF">2023-01-04T07:44:00Z</dcterms:modified>
</cp:coreProperties>
</file>